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8BEDA6" w14:textId="77777777" w:rsidR="000F4A9C" w:rsidRDefault="00FC7B44" w:rsidP="00665B2E">
      <w:pPr>
        <w:tabs>
          <w:tab w:val="left" w:pos="8931"/>
        </w:tabs>
      </w:pPr>
      <w:r>
        <w:t xml:space="preserve"> </w:t>
      </w:r>
    </w:p>
    <w:p w14:paraId="6828E174" w14:textId="77777777" w:rsidR="000F4A9C" w:rsidRDefault="000F4A9C"/>
    <w:p w14:paraId="035E0B6B" w14:textId="77777777" w:rsidR="000F4A9C" w:rsidRDefault="000F4A9C"/>
    <w:p w14:paraId="49E8A70A" w14:textId="77777777" w:rsidR="00532BF4" w:rsidRDefault="00532BF4"/>
    <w:p w14:paraId="7D5D1A0C" w14:textId="77777777" w:rsidR="00532BF4" w:rsidRDefault="00532BF4"/>
    <w:p w14:paraId="77BD4261" w14:textId="77777777" w:rsidR="00532BF4" w:rsidRDefault="00532BF4"/>
    <w:p w14:paraId="32A8858A" w14:textId="77777777" w:rsidR="000F4A9C" w:rsidRDefault="000F4A9C">
      <w:r>
        <w:t>___________________________________________________________________________</w:t>
      </w:r>
    </w:p>
    <w:p w14:paraId="0617D42E" w14:textId="77777777" w:rsidR="000F4A9C" w:rsidRDefault="000F4A9C"/>
    <w:p w14:paraId="5B33A268" w14:textId="7FD3EB12" w:rsidR="000F4A9C" w:rsidDel="009876F0" w:rsidRDefault="009876F0" w:rsidP="009876F0">
      <w:pPr>
        <w:ind w:right="567"/>
        <w:jc w:val="right"/>
        <w:rPr>
          <w:del w:id="0" w:author="Tekijä"/>
          <w:b/>
          <w:bCs/>
          <w:sz w:val="48"/>
          <w:szCs w:val="48"/>
        </w:rPr>
      </w:pPr>
      <w:ins w:id="1" w:author="Tekijä">
        <w:r>
          <w:rPr>
            <w:b/>
            <w:bCs/>
            <w:sz w:val="48"/>
            <w:szCs w:val="48"/>
          </w:rPr>
          <w:t>Kanta HL7 raj</w:t>
        </w:r>
        <w:bookmarkStart w:id="2" w:name="_GoBack"/>
        <w:bookmarkEnd w:id="2"/>
        <w:r>
          <w:rPr>
            <w:b/>
            <w:bCs/>
            <w:sz w:val="48"/>
            <w:szCs w:val="48"/>
          </w:rPr>
          <w:t>apintamäärittelyt</w:t>
        </w:r>
        <w:r w:rsidRPr="00E424D0" w:rsidDel="009876F0">
          <w:rPr>
            <w:b/>
            <w:bCs/>
            <w:sz w:val="48"/>
            <w:szCs w:val="48"/>
          </w:rPr>
          <w:t xml:space="preserve"> </w:t>
        </w:r>
      </w:ins>
      <w:del w:id="3" w:author="Tekijä">
        <w:r w:rsidR="00E424D0" w:rsidRPr="00E424D0" w:rsidDel="009876F0">
          <w:rPr>
            <w:b/>
            <w:bCs/>
            <w:sz w:val="48"/>
            <w:szCs w:val="48"/>
          </w:rPr>
          <w:delText xml:space="preserve">Kansallisen terveysarkiston HL7-rajapintakehitystyö </w:delText>
        </w:r>
      </w:del>
    </w:p>
    <w:p w14:paraId="66EA4460" w14:textId="77777777" w:rsidR="000F4A9C" w:rsidRDefault="000F4A9C" w:rsidP="009876F0">
      <w:pPr>
        <w:jc w:val="right"/>
      </w:pPr>
      <w:r>
        <w:t>____________________________________________________________________________</w:t>
      </w:r>
    </w:p>
    <w:p w14:paraId="444DF37D" w14:textId="77777777" w:rsidR="000F4A9C" w:rsidRDefault="000F4A9C"/>
    <w:p w14:paraId="7D82C95D" w14:textId="77777777" w:rsidR="000F4A9C" w:rsidRDefault="000F4A9C"/>
    <w:p w14:paraId="1D73F584" w14:textId="77777777" w:rsidR="000F4A9C" w:rsidRDefault="000F4A9C"/>
    <w:p w14:paraId="049E7ED5" w14:textId="77777777" w:rsidR="000F4A9C" w:rsidRDefault="000F4A9C"/>
    <w:p w14:paraId="4F74557E" w14:textId="77777777" w:rsidR="000F4A9C" w:rsidRDefault="000F4A9C"/>
    <w:p w14:paraId="3D00B1BE" w14:textId="77777777" w:rsidR="000F4A9C" w:rsidRDefault="000F4A9C"/>
    <w:p w14:paraId="5EAFA03C" w14:textId="77777777" w:rsidR="000F4A9C" w:rsidRDefault="000F4A9C"/>
    <w:p w14:paraId="12A31250" w14:textId="77777777" w:rsidR="00B23C44" w:rsidRDefault="006532AD" w:rsidP="00AB2984">
      <w:pPr>
        <w:suppressAutoHyphens/>
        <w:jc w:val="center"/>
        <w:rPr>
          <w:b/>
          <w:sz w:val="40"/>
        </w:rPr>
      </w:pPr>
      <w:r>
        <w:rPr>
          <w:b/>
          <w:sz w:val="40"/>
        </w:rPr>
        <w:t>Terveys- ja hoitosuunnitelma</w:t>
      </w:r>
    </w:p>
    <w:p w14:paraId="15024BDA" w14:textId="77777777" w:rsidR="000F4A9C" w:rsidRPr="00AF34FA" w:rsidRDefault="00B23C44" w:rsidP="00AB2984">
      <w:pPr>
        <w:suppressAutoHyphens/>
        <w:jc w:val="center"/>
        <w:rPr>
          <w:b/>
          <w:sz w:val="40"/>
        </w:rPr>
      </w:pPr>
      <w:r>
        <w:rPr>
          <w:b/>
          <w:sz w:val="40"/>
        </w:rPr>
        <w:t>CDA R2 potilaskertomusrakenne</w:t>
      </w:r>
      <w:r w:rsidR="000F4A9C" w:rsidRPr="00AF34FA">
        <w:rPr>
          <w:b/>
          <w:sz w:val="40"/>
        </w:rPr>
        <w:br/>
      </w:r>
    </w:p>
    <w:p w14:paraId="142493EF" w14:textId="77777777" w:rsidR="000F4A9C" w:rsidRDefault="000F4A9C">
      <w:pPr>
        <w:pStyle w:val="Vakiosisennys"/>
        <w:jc w:val="center"/>
        <w:outlineLvl w:val="0"/>
        <w:rPr>
          <w:b/>
          <w:sz w:val="32"/>
        </w:rPr>
      </w:pPr>
    </w:p>
    <w:p w14:paraId="5A4BF1F8" w14:textId="77777777" w:rsidR="000F4A9C" w:rsidRDefault="000F4A9C"/>
    <w:p w14:paraId="2E8E8F23" w14:textId="77777777" w:rsidR="000F4A9C" w:rsidRDefault="000F4A9C">
      <w:pPr>
        <w:rPr>
          <w:b/>
        </w:rPr>
      </w:pPr>
    </w:p>
    <w:p w14:paraId="2E15F59A" w14:textId="77777777" w:rsidR="000F4A9C" w:rsidRDefault="000F4A9C">
      <w:pPr>
        <w:rPr>
          <w:b/>
        </w:rPr>
      </w:pPr>
    </w:p>
    <w:p w14:paraId="1B7BDE27" w14:textId="77777777" w:rsidR="000F4A9C" w:rsidRDefault="000F4A9C">
      <w:pPr>
        <w:rPr>
          <w:b/>
        </w:rPr>
      </w:pPr>
    </w:p>
    <w:p w14:paraId="7A064366" w14:textId="77777777" w:rsidR="000F4A9C" w:rsidRDefault="000F4A9C">
      <w:pPr>
        <w:rPr>
          <w:b/>
        </w:rPr>
      </w:pPr>
    </w:p>
    <w:p w14:paraId="5D5499F6" w14:textId="77777777" w:rsidR="000F4A9C" w:rsidRDefault="000F4A9C">
      <w:pPr>
        <w:rPr>
          <w:b/>
        </w:rPr>
      </w:pPr>
    </w:p>
    <w:p w14:paraId="11A36097" w14:textId="77777777" w:rsidR="000F4A9C" w:rsidRDefault="000F4A9C">
      <w:pPr>
        <w:rPr>
          <w:b/>
        </w:rPr>
      </w:pPr>
    </w:p>
    <w:p w14:paraId="43BD3BC0" w14:textId="77777777" w:rsidR="000F4A9C" w:rsidRDefault="000F4A9C">
      <w:pPr>
        <w:rPr>
          <w:b/>
        </w:rPr>
      </w:pPr>
    </w:p>
    <w:p w14:paraId="4DAA05BF" w14:textId="77777777" w:rsidR="000F4A9C" w:rsidRDefault="000F4A9C">
      <w:pPr>
        <w:rPr>
          <w:b/>
        </w:rPr>
      </w:pPr>
    </w:p>
    <w:p w14:paraId="0EAB57CB" w14:textId="77777777" w:rsidR="000F4A9C" w:rsidRDefault="000F4A9C">
      <w:pPr>
        <w:rPr>
          <w:b/>
        </w:rPr>
      </w:pPr>
    </w:p>
    <w:p w14:paraId="5E53AD55" w14:textId="77777777" w:rsidR="000F4A9C" w:rsidRDefault="000F4A9C">
      <w:pPr>
        <w:rPr>
          <w:caps/>
        </w:rPr>
      </w:pPr>
    </w:p>
    <w:p w14:paraId="4B2D849F" w14:textId="77777777" w:rsidR="000F4A9C" w:rsidRDefault="000F4A9C">
      <w:pPr>
        <w:jc w:val="right"/>
        <w:rPr>
          <w:b/>
          <w:bCs/>
          <w:sz w:val="32"/>
        </w:rPr>
      </w:pPr>
      <w:r>
        <w:rPr>
          <w:b/>
          <w:bCs/>
          <w:sz w:val="32"/>
        </w:rPr>
        <w:t>Versi</w:t>
      </w:r>
      <w:r w:rsidR="005D2928">
        <w:rPr>
          <w:b/>
          <w:bCs/>
          <w:sz w:val="32"/>
        </w:rPr>
        <w:t xml:space="preserve">o </w:t>
      </w:r>
      <w:ins w:id="4" w:author="Tekijä">
        <w:r w:rsidR="00BD5376">
          <w:rPr>
            <w:b/>
            <w:bCs/>
            <w:sz w:val="32"/>
          </w:rPr>
          <w:fldChar w:fldCharType="begin"/>
        </w:r>
        <w:r w:rsidR="00BD5376">
          <w:rPr>
            <w:b/>
            <w:bCs/>
            <w:sz w:val="32"/>
          </w:rPr>
          <w:instrText xml:space="preserve"> DOCPROPERTY  Versio  \* MERGEFORMAT </w:instrText>
        </w:r>
      </w:ins>
      <w:r w:rsidR="00BD5376">
        <w:rPr>
          <w:b/>
          <w:bCs/>
          <w:sz w:val="32"/>
        </w:rPr>
        <w:fldChar w:fldCharType="separate"/>
      </w:r>
      <w:ins w:id="5" w:author="Tekijä">
        <w:r w:rsidR="00BD5376">
          <w:rPr>
            <w:b/>
            <w:bCs/>
            <w:sz w:val="32"/>
          </w:rPr>
          <w:t>1.20</w:t>
        </w:r>
        <w:r w:rsidR="00BD5376">
          <w:rPr>
            <w:b/>
            <w:bCs/>
            <w:sz w:val="32"/>
          </w:rPr>
          <w:fldChar w:fldCharType="end"/>
        </w:r>
      </w:ins>
    </w:p>
    <w:p w14:paraId="2C45B36F" w14:textId="5933BABE" w:rsidR="000F4A9C" w:rsidRDefault="00BD5376" w:rsidP="00AC3025">
      <w:pPr>
        <w:spacing w:line="360" w:lineRule="auto"/>
        <w:jc w:val="right"/>
        <w:rPr>
          <w:sz w:val="32"/>
        </w:rPr>
        <w:sectPr w:rsidR="000F4A9C">
          <w:headerReference w:type="default" r:id="rId8"/>
          <w:headerReference w:type="first" r:id="rId9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  <w:r>
        <w:rPr>
          <w:b/>
          <w:bCs/>
          <w:sz w:val="32"/>
        </w:rPr>
        <w:fldChar w:fldCharType="begin"/>
      </w:r>
      <w:r>
        <w:rPr>
          <w:b/>
          <w:bCs/>
          <w:sz w:val="32"/>
        </w:rPr>
        <w:instrText xml:space="preserve"> DOCPROPERTY  Versiopäivä  \* MERGEFORMAT </w:instrText>
      </w:r>
      <w:r>
        <w:rPr>
          <w:b/>
          <w:bCs/>
          <w:sz w:val="32"/>
        </w:rPr>
        <w:fldChar w:fldCharType="separate"/>
      </w:r>
      <w:ins w:id="10" w:author="Tekijä">
        <w:r w:rsidR="009D6AC6">
          <w:rPr>
            <w:b/>
            <w:bCs/>
            <w:sz w:val="32"/>
          </w:rPr>
          <w:t>X.3.2015</w:t>
        </w:r>
      </w:ins>
      <w:r>
        <w:rPr>
          <w:b/>
          <w:bCs/>
          <w:sz w:val="32"/>
        </w:rPr>
        <w:fldChar w:fldCharType="end"/>
      </w:r>
      <w:r w:rsidR="000F4A9C">
        <w:rPr>
          <w:b/>
          <w:bCs/>
          <w:sz w:val="32"/>
        </w:rPr>
        <w:br/>
        <w:t>URN:OID:</w:t>
      </w:r>
      <w:r w:rsidR="006532AD" w:rsidRPr="006532AD">
        <w:t xml:space="preserve"> </w:t>
      </w:r>
      <w:ins w:id="11" w:author="Tekijä">
        <w:r>
          <w:rPr>
            <w:b/>
            <w:bCs/>
            <w:sz w:val="32"/>
          </w:rPr>
          <w:fldChar w:fldCharType="begin"/>
        </w:r>
        <w:r>
          <w:rPr>
            <w:b/>
            <w:bCs/>
            <w:sz w:val="32"/>
          </w:rPr>
          <w:instrText xml:space="preserve"> DOCPROPERTY  OID  \* MERGEFORMAT </w:instrText>
        </w:r>
      </w:ins>
      <w:r>
        <w:rPr>
          <w:b/>
          <w:bCs/>
          <w:sz w:val="32"/>
        </w:rPr>
        <w:fldChar w:fldCharType="separate"/>
      </w:r>
      <w:ins w:id="12" w:author="Tekijä">
        <w:r>
          <w:rPr>
            <w:b/>
            <w:bCs/>
            <w:sz w:val="32"/>
          </w:rPr>
          <w:t>1.2.246.777.11.2015.X</w:t>
        </w:r>
        <w:r>
          <w:rPr>
            <w:b/>
            <w:bCs/>
            <w:sz w:val="32"/>
          </w:rPr>
          <w:fldChar w:fldCharType="end"/>
        </w:r>
      </w:ins>
    </w:p>
    <w:p w14:paraId="090183D7" w14:textId="77777777" w:rsidR="000F4A9C" w:rsidRPr="00AF34FA" w:rsidRDefault="000F4A9C" w:rsidP="00AF34FA">
      <w:pPr>
        <w:rPr>
          <w:b/>
        </w:rPr>
      </w:pPr>
      <w:bookmarkStart w:id="13" w:name="_Toc32384905"/>
      <w:bookmarkStart w:id="14" w:name="_Toc32974351"/>
      <w:bookmarkStart w:id="15" w:name="_Toc33328965"/>
      <w:r w:rsidRPr="00AF34FA">
        <w:rPr>
          <w:b/>
        </w:rPr>
        <w:lastRenderedPageBreak/>
        <w:t>Versiohistoria</w:t>
      </w:r>
      <w:bookmarkEnd w:id="13"/>
      <w:bookmarkEnd w:id="14"/>
      <w:bookmarkEnd w:id="15"/>
      <w:r w:rsidRPr="00AF34FA">
        <w:rPr>
          <w:b/>
        </w:rPr>
        <w:t xml:space="preserve"> </w:t>
      </w:r>
    </w:p>
    <w:p w14:paraId="1A2B92C5" w14:textId="77777777" w:rsidR="000F4A9C" w:rsidRDefault="000F4A9C"/>
    <w:tbl>
      <w:tblPr>
        <w:tblW w:w="98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17"/>
        <w:gridCol w:w="1277"/>
        <w:gridCol w:w="5954"/>
      </w:tblGrid>
      <w:tr w:rsidR="000F4A9C" w14:paraId="3817B8BD" w14:textId="77777777" w:rsidTr="00045B65">
        <w:trPr>
          <w:cantSplit/>
        </w:trPr>
        <w:tc>
          <w:tcPr>
            <w:tcW w:w="1242" w:type="dxa"/>
            <w:shd w:val="pct12" w:color="auto" w:fill="auto"/>
          </w:tcPr>
          <w:p w14:paraId="14AA43D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Versio:</w:t>
            </w:r>
          </w:p>
        </w:tc>
        <w:tc>
          <w:tcPr>
            <w:tcW w:w="1417" w:type="dxa"/>
            <w:shd w:val="pct12" w:color="auto" w:fill="auto"/>
          </w:tcPr>
          <w:p w14:paraId="62FA6D3E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Pvm:</w:t>
            </w:r>
          </w:p>
        </w:tc>
        <w:tc>
          <w:tcPr>
            <w:tcW w:w="1277" w:type="dxa"/>
            <w:shd w:val="pct12" w:color="auto" w:fill="auto"/>
          </w:tcPr>
          <w:p w14:paraId="3C3DDC4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Laatijat:</w:t>
            </w:r>
          </w:p>
        </w:tc>
        <w:tc>
          <w:tcPr>
            <w:tcW w:w="5954" w:type="dxa"/>
            <w:shd w:val="pct12" w:color="auto" w:fill="auto"/>
          </w:tcPr>
          <w:p w14:paraId="2C39950C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Muutokset:</w:t>
            </w:r>
          </w:p>
        </w:tc>
      </w:tr>
      <w:tr w:rsidR="00351650" w14:paraId="05F22E7E" w14:textId="77777777" w:rsidTr="00045B65">
        <w:trPr>
          <w:cantSplit/>
        </w:trPr>
        <w:tc>
          <w:tcPr>
            <w:tcW w:w="1242" w:type="dxa"/>
          </w:tcPr>
          <w:p w14:paraId="0116FA2A" w14:textId="77777777" w:rsidR="00351650" w:rsidRDefault="006532AD">
            <w:pPr>
              <w:pStyle w:val="Vakiosisennys"/>
            </w:pPr>
            <w:r>
              <w:t>0.1</w:t>
            </w:r>
          </w:p>
        </w:tc>
        <w:tc>
          <w:tcPr>
            <w:tcW w:w="1417" w:type="dxa"/>
          </w:tcPr>
          <w:p w14:paraId="6987C604" w14:textId="77777777" w:rsidR="00351650" w:rsidRDefault="006532AD" w:rsidP="00E424D0">
            <w:pPr>
              <w:pStyle w:val="Vakiosisennys"/>
            </w:pPr>
            <w:r>
              <w:t>10.4.2012</w:t>
            </w:r>
          </w:p>
        </w:tc>
        <w:tc>
          <w:tcPr>
            <w:tcW w:w="1277" w:type="dxa"/>
          </w:tcPr>
          <w:p w14:paraId="18C48077" w14:textId="77777777" w:rsidR="00351650" w:rsidRDefault="006532AD">
            <w:pPr>
              <w:pStyle w:val="Vakiosisennys"/>
            </w:pPr>
            <w:r>
              <w:t>TOT</w:t>
            </w:r>
          </w:p>
        </w:tc>
        <w:tc>
          <w:tcPr>
            <w:tcW w:w="5954" w:type="dxa"/>
          </w:tcPr>
          <w:p w14:paraId="45812195" w14:textId="77777777" w:rsidR="00351650" w:rsidRDefault="00E424D0" w:rsidP="00053BCF">
            <w:pPr>
              <w:pStyle w:val="Vakiosisennys"/>
              <w:jc w:val="left"/>
            </w:pPr>
            <w:r>
              <w:t>Dokumenttipohja</w:t>
            </w:r>
          </w:p>
        </w:tc>
      </w:tr>
      <w:tr w:rsidR="00CE475D" w14:paraId="2D750513" w14:textId="77777777" w:rsidTr="00045B65">
        <w:trPr>
          <w:cantSplit/>
        </w:trPr>
        <w:tc>
          <w:tcPr>
            <w:tcW w:w="1242" w:type="dxa"/>
          </w:tcPr>
          <w:p w14:paraId="36EE57B0" w14:textId="77777777" w:rsidR="00CE475D" w:rsidRDefault="00305DA8" w:rsidP="00BF4CA9">
            <w:pPr>
              <w:pStyle w:val="Vakiosisennys"/>
            </w:pPr>
            <w:r>
              <w:t>0.2</w:t>
            </w:r>
          </w:p>
        </w:tc>
        <w:tc>
          <w:tcPr>
            <w:tcW w:w="1417" w:type="dxa"/>
          </w:tcPr>
          <w:p w14:paraId="70A6D273" w14:textId="77777777" w:rsidR="00CE475D" w:rsidRDefault="00305DA8" w:rsidP="00B06659">
            <w:pPr>
              <w:pStyle w:val="Vakiosisennys"/>
            </w:pPr>
            <w:r>
              <w:t>4.5.2012</w:t>
            </w:r>
          </w:p>
        </w:tc>
        <w:tc>
          <w:tcPr>
            <w:tcW w:w="1277" w:type="dxa"/>
          </w:tcPr>
          <w:p w14:paraId="4AE48BF9" w14:textId="77777777" w:rsidR="00CE475D" w:rsidRDefault="00305DA8">
            <w:pPr>
              <w:pStyle w:val="Vakiosisennys"/>
            </w:pPr>
            <w:r>
              <w:t>TOT</w:t>
            </w:r>
          </w:p>
        </w:tc>
        <w:tc>
          <w:tcPr>
            <w:tcW w:w="5954" w:type="dxa"/>
          </w:tcPr>
          <w:p w14:paraId="3CDAB596" w14:textId="77777777" w:rsidR="00CE475D" w:rsidRDefault="00305DA8" w:rsidP="00053BCF">
            <w:pPr>
              <w:pStyle w:val="Vakiosisennys"/>
              <w:jc w:val="left"/>
            </w:pPr>
            <w:r>
              <w:t>Ensimmäinen versio, jossa kaikki tiedot on mallinnettu</w:t>
            </w:r>
          </w:p>
        </w:tc>
      </w:tr>
      <w:tr w:rsidR="00BF4CA9" w14:paraId="24826A26" w14:textId="77777777" w:rsidTr="00045B65">
        <w:trPr>
          <w:cantSplit/>
        </w:trPr>
        <w:tc>
          <w:tcPr>
            <w:tcW w:w="1242" w:type="dxa"/>
          </w:tcPr>
          <w:p w14:paraId="7D506B9C" w14:textId="77777777" w:rsidR="00BF4CA9" w:rsidRDefault="00045B65">
            <w:pPr>
              <w:pStyle w:val="Vakiosisennys"/>
            </w:pPr>
            <w:r>
              <w:t>0.3</w:t>
            </w:r>
          </w:p>
        </w:tc>
        <w:tc>
          <w:tcPr>
            <w:tcW w:w="1417" w:type="dxa"/>
          </w:tcPr>
          <w:p w14:paraId="113D4B57" w14:textId="77777777" w:rsidR="00BF4CA9" w:rsidRDefault="00045B65" w:rsidP="00B06659">
            <w:pPr>
              <w:pStyle w:val="Vakiosisennys"/>
            </w:pPr>
            <w:r>
              <w:t>14.5.2012</w:t>
            </w:r>
          </w:p>
        </w:tc>
        <w:tc>
          <w:tcPr>
            <w:tcW w:w="1277" w:type="dxa"/>
          </w:tcPr>
          <w:p w14:paraId="77801242" w14:textId="77777777" w:rsidR="00BF4CA9" w:rsidRDefault="00045B65">
            <w:pPr>
              <w:pStyle w:val="Vakiosisennys"/>
            </w:pPr>
            <w:r>
              <w:t>TOT</w:t>
            </w:r>
          </w:p>
        </w:tc>
        <w:tc>
          <w:tcPr>
            <w:tcW w:w="5954" w:type="dxa"/>
          </w:tcPr>
          <w:p w14:paraId="07495D06" w14:textId="77777777" w:rsidR="00BF4CA9" w:rsidRDefault="00045B65" w:rsidP="00053BCF">
            <w:pPr>
              <w:pStyle w:val="Vakiosisennys"/>
              <w:jc w:val="left"/>
            </w:pPr>
            <w:r>
              <w:t xml:space="preserve">HL7 TC-kokouksessa </w:t>
            </w:r>
            <w:r w:rsidR="00053BCF">
              <w:t xml:space="preserve">kesäkuussa 2012 </w:t>
            </w:r>
            <w:r>
              <w:t>esitetty versio</w:t>
            </w:r>
          </w:p>
        </w:tc>
      </w:tr>
      <w:tr w:rsidR="00AA051D" w14:paraId="68A6CD2E" w14:textId="77777777" w:rsidTr="00045B65">
        <w:trPr>
          <w:cantSplit/>
        </w:trPr>
        <w:tc>
          <w:tcPr>
            <w:tcW w:w="1242" w:type="dxa"/>
          </w:tcPr>
          <w:p w14:paraId="3A2F0BC5" w14:textId="77777777" w:rsidR="00AA051D" w:rsidRDefault="005D2928">
            <w:pPr>
              <w:pStyle w:val="Vakiosisennys"/>
            </w:pPr>
            <w:r>
              <w:t>0.4</w:t>
            </w:r>
          </w:p>
        </w:tc>
        <w:tc>
          <w:tcPr>
            <w:tcW w:w="1417" w:type="dxa"/>
          </w:tcPr>
          <w:p w14:paraId="39E367D9" w14:textId="77777777" w:rsidR="00AA051D" w:rsidRDefault="005D2928" w:rsidP="00B06659">
            <w:pPr>
              <w:pStyle w:val="Vakiosisennys"/>
            </w:pPr>
            <w:r>
              <w:t>14.8.2012</w:t>
            </w:r>
          </w:p>
        </w:tc>
        <w:tc>
          <w:tcPr>
            <w:tcW w:w="1277" w:type="dxa"/>
          </w:tcPr>
          <w:p w14:paraId="6413BD28" w14:textId="77777777" w:rsidR="00AA051D" w:rsidRDefault="005D2928">
            <w:pPr>
              <w:pStyle w:val="Vakiosisennys"/>
            </w:pPr>
            <w:r>
              <w:t>TOT</w:t>
            </w:r>
          </w:p>
        </w:tc>
        <w:tc>
          <w:tcPr>
            <w:tcW w:w="5954" w:type="dxa"/>
          </w:tcPr>
          <w:p w14:paraId="644C92C0" w14:textId="77777777" w:rsidR="00AA051D" w:rsidRDefault="00053BCF" w:rsidP="00053BCF">
            <w:pPr>
              <w:pStyle w:val="Vakiosisennys"/>
              <w:jc w:val="left"/>
            </w:pPr>
            <w:r>
              <w:t xml:space="preserve">Kommenttikierroksen </w:t>
            </w:r>
            <w:r w:rsidR="005D2928">
              <w:t>jälkeiset muutokset</w:t>
            </w:r>
            <w:r w:rsidR="008F5C84">
              <w:t>. XML-esimerkkien kommentteihin lisätty THL-lomakkeen tietokentän koodeja. Organizerin class- ja moodCodet laitettu oikeaan järjestykseen.</w:t>
            </w:r>
            <w:r>
              <w:t xml:space="preserve"> Palvelun ehtoon lisätty negaatio</w:t>
            </w:r>
            <w:r w:rsidR="00AE0F58">
              <w:t xml:space="preserve"> ja lisää logiikkaa.</w:t>
            </w:r>
            <w:r w:rsidR="00DC7A74">
              <w:t xml:space="preserve"> Palvelun sisällön yksilöinti ja työvarauksen tunnus: lisätty procedure ja siir</w:t>
            </w:r>
            <w:r w:rsidR="00E70C24">
              <w:t>r</w:t>
            </w:r>
            <w:r w:rsidR="00DC7A74">
              <w:t>etty työvarauksen tunnus aliobservationiin.</w:t>
            </w:r>
            <w:r w:rsidR="00FC2672">
              <w:t xml:space="preserve"> Tehty pieniä xml-korjauksia.</w:t>
            </w:r>
          </w:p>
        </w:tc>
      </w:tr>
      <w:tr w:rsidR="00A27276" w14:paraId="1591FE5C" w14:textId="77777777" w:rsidTr="00045B65">
        <w:trPr>
          <w:cantSplit/>
        </w:trPr>
        <w:tc>
          <w:tcPr>
            <w:tcW w:w="1242" w:type="dxa"/>
          </w:tcPr>
          <w:p w14:paraId="621A3A19" w14:textId="77777777" w:rsidR="00A27276" w:rsidRDefault="00CC2B16">
            <w:pPr>
              <w:pStyle w:val="Vakiosisennys"/>
            </w:pPr>
            <w:r>
              <w:t>1.0</w:t>
            </w:r>
          </w:p>
        </w:tc>
        <w:tc>
          <w:tcPr>
            <w:tcW w:w="1417" w:type="dxa"/>
          </w:tcPr>
          <w:p w14:paraId="2333A980" w14:textId="77777777" w:rsidR="00A27276" w:rsidRDefault="00CC2B16" w:rsidP="00B06659">
            <w:pPr>
              <w:pStyle w:val="Vakiosisennys"/>
            </w:pPr>
            <w:r>
              <w:t>29.8.2012</w:t>
            </w:r>
          </w:p>
        </w:tc>
        <w:tc>
          <w:tcPr>
            <w:tcW w:w="1277" w:type="dxa"/>
          </w:tcPr>
          <w:p w14:paraId="0FFA53DE" w14:textId="77777777" w:rsidR="00A27276" w:rsidRDefault="00CC2B16">
            <w:pPr>
              <w:pStyle w:val="Vakiosisennys"/>
            </w:pPr>
            <w:r>
              <w:t>TOT</w:t>
            </w:r>
          </w:p>
        </w:tc>
        <w:tc>
          <w:tcPr>
            <w:tcW w:w="5954" w:type="dxa"/>
          </w:tcPr>
          <w:p w14:paraId="11702040" w14:textId="77777777" w:rsidR="00A27276" w:rsidRDefault="00CC2B16" w:rsidP="00335F4C">
            <w:pPr>
              <w:pStyle w:val="Vakiosisennys"/>
            </w:pPr>
            <w:r>
              <w:t>Määritys hyväksytty HL7 TC:ssä 28.8.2012 seuraavalla muutoksella: Tieto 213 tavoitteen yksilöivän tekijän ehto on tietotyyppiä IVL_PQ</w:t>
            </w:r>
            <w:r w:rsidR="00964F5E">
              <w:t>, ei IVL_REAL. Samalla lisätty effectiveTimen käyttö (milloin tavoitteeseen pyritään)</w:t>
            </w:r>
            <w:r>
              <w:t>. Lopputarkastuksessa muutettu nullFlavor-arvot OTH arvoon UNK, myös korjatussa esimerkissä. Lisätty virallinen näkymätunnus ja määrityksen OID-koodi.</w:t>
            </w:r>
          </w:p>
        </w:tc>
      </w:tr>
      <w:tr w:rsidR="00D841DC" w14:paraId="5AE754B0" w14:textId="77777777" w:rsidTr="00045B65">
        <w:trPr>
          <w:cantSplit/>
        </w:trPr>
        <w:tc>
          <w:tcPr>
            <w:tcW w:w="1242" w:type="dxa"/>
          </w:tcPr>
          <w:p w14:paraId="1CD7D15C" w14:textId="77777777" w:rsidR="00D841DC" w:rsidRDefault="00AA3E2F">
            <w:pPr>
              <w:pStyle w:val="Vakiosisennys"/>
            </w:pPr>
            <w:r>
              <w:t>1.1</w:t>
            </w:r>
          </w:p>
        </w:tc>
        <w:tc>
          <w:tcPr>
            <w:tcW w:w="1417" w:type="dxa"/>
          </w:tcPr>
          <w:p w14:paraId="1E878A45" w14:textId="77777777" w:rsidR="00D841DC" w:rsidRDefault="00B653CD" w:rsidP="00B06659">
            <w:pPr>
              <w:pStyle w:val="Vakiosisennys"/>
            </w:pPr>
            <w:r>
              <w:t>2</w:t>
            </w:r>
            <w:r w:rsidR="00E27E6F">
              <w:t>4</w:t>
            </w:r>
            <w:r w:rsidR="00AA3E2F">
              <w:t>.</w:t>
            </w:r>
            <w:r w:rsidR="00E27E6F">
              <w:t>7</w:t>
            </w:r>
            <w:r w:rsidR="00AA3E2F">
              <w:t>.2013</w:t>
            </w:r>
          </w:p>
        </w:tc>
        <w:tc>
          <w:tcPr>
            <w:tcW w:w="1277" w:type="dxa"/>
          </w:tcPr>
          <w:p w14:paraId="50D0365B" w14:textId="77777777" w:rsidR="00D841DC" w:rsidRDefault="00AA3E2F">
            <w:pPr>
              <w:pStyle w:val="Vakiosisennys"/>
            </w:pPr>
            <w:r>
              <w:t>Kela</w:t>
            </w:r>
          </w:p>
        </w:tc>
        <w:tc>
          <w:tcPr>
            <w:tcW w:w="5954" w:type="dxa"/>
          </w:tcPr>
          <w:p w14:paraId="5EC2313A" w14:textId="77777777" w:rsidR="00397E20" w:rsidRPr="007E24C2" w:rsidRDefault="00AA3E2F" w:rsidP="00C2428D">
            <w:r>
              <w:t>Terveys- ja hoitosuunnitelma on uusien THL-määritysten mukaan Tiedonhallintapalve</w:t>
            </w:r>
            <w:ins w:id="16" w:author="Tekijä">
              <w:r w:rsidR="008E042A">
                <w:t>l</w:t>
              </w:r>
            </w:ins>
            <w:r>
              <w:t>un ylläpidettävä asiakirja. Muutettu määritys vastaamaan uutta näkymätunnusta (345 – YHOS).</w:t>
            </w:r>
            <w:r w:rsidR="005B3FAE">
              <w:t xml:space="preserve"> </w:t>
            </w:r>
            <w:r w:rsidR="000C0DF8">
              <w:t>Luvussa 2.3 on korjattu terveys- ja hoitosuunnitelman koostuvan yhdestä merkinnästä</w:t>
            </w:r>
            <w:r w:rsidR="00D11ADD">
              <w:t xml:space="preserve"> usean merkinnän sijaan</w:t>
            </w:r>
            <w:r w:rsidR="000C0DF8">
              <w:t xml:space="preserve"> ja l</w:t>
            </w:r>
            <w:r w:rsidR="005B3FAE">
              <w:t xml:space="preserve">uvussa 2.4 </w:t>
            </w:r>
            <w:r w:rsidR="000C0DF8">
              <w:t xml:space="preserve">on </w:t>
            </w:r>
            <w:r w:rsidR="005B3FAE">
              <w:t>muutettu näkymätunn</w:t>
            </w:r>
            <w:r w:rsidR="009B2505">
              <w:t>uksen tiedot uu</w:t>
            </w:r>
            <w:r w:rsidR="000C0DF8">
              <w:t>s</w:t>
            </w:r>
            <w:r w:rsidR="007A5FBD">
              <w:t>i</w:t>
            </w:r>
            <w:r w:rsidR="00C2428D">
              <w:t>a tunnuksia vastaaviksi</w:t>
            </w:r>
            <w:r w:rsidR="000C0DF8">
              <w:t>.</w:t>
            </w:r>
            <w:r w:rsidR="005B3FAE">
              <w:t xml:space="preserve"> </w:t>
            </w:r>
            <w:r w:rsidR="000C0DF8">
              <w:t>L</w:t>
            </w:r>
            <w:r w:rsidR="005B3FAE">
              <w:t xml:space="preserve">uvussa 2.7 </w:t>
            </w:r>
            <w:r w:rsidR="000C0DF8">
              <w:t xml:space="preserve">on </w:t>
            </w:r>
            <w:r w:rsidR="005B3FAE">
              <w:t>korjattu ammattihenkilöstä annettavat tiedot yhdenmukaisiksi Kertomus ja lomakkeet –määrittelyn kanssa</w:t>
            </w:r>
            <w:r w:rsidR="000C0DF8">
              <w:t>.</w:t>
            </w:r>
          </w:p>
        </w:tc>
      </w:tr>
      <w:tr w:rsidR="00EB7077" w14:paraId="06D50A85" w14:textId="77777777" w:rsidTr="00045B65">
        <w:trPr>
          <w:cantSplit/>
        </w:trPr>
        <w:tc>
          <w:tcPr>
            <w:tcW w:w="1242" w:type="dxa"/>
          </w:tcPr>
          <w:p w14:paraId="77A8BCE0" w14:textId="77777777" w:rsidR="00EB7077" w:rsidRDefault="00FF3D59">
            <w:pPr>
              <w:pStyle w:val="Vakiosisennys"/>
            </w:pPr>
            <w:r>
              <w:t>1.11</w:t>
            </w:r>
          </w:p>
        </w:tc>
        <w:tc>
          <w:tcPr>
            <w:tcW w:w="1417" w:type="dxa"/>
          </w:tcPr>
          <w:p w14:paraId="1F62CE85" w14:textId="77777777" w:rsidR="00EB7077" w:rsidRDefault="00FF3D59" w:rsidP="00B06659">
            <w:pPr>
              <w:pStyle w:val="Vakiosisennys"/>
            </w:pPr>
            <w:r>
              <w:t>16.8.2013</w:t>
            </w:r>
          </w:p>
        </w:tc>
        <w:tc>
          <w:tcPr>
            <w:tcW w:w="1277" w:type="dxa"/>
          </w:tcPr>
          <w:p w14:paraId="2C998295" w14:textId="77777777" w:rsidR="00EB7077" w:rsidRDefault="00FF3D59">
            <w:pPr>
              <w:pStyle w:val="Vakiosisennys"/>
            </w:pPr>
            <w:r>
              <w:t>Kela</w:t>
            </w:r>
          </w:p>
        </w:tc>
        <w:tc>
          <w:tcPr>
            <w:tcW w:w="5954" w:type="dxa"/>
          </w:tcPr>
          <w:p w14:paraId="183365CC" w14:textId="77777777" w:rsidR="00AF4E9B" w:rsidRPr="00EB7077" w:rsidRDefault="00FF3D59">
            <w:pPr>
              <w:pPrChange w:id="17" w:author="Tekijä">
                <w:pPr>
                  <w:ind w:left="360"/>
                </w:pPr>
              </w:pPrChange>
            </w:pPr>
            <w:r>
              <w:t>Terveys &amp; hoitosuunnitelman hoitoprosessin vaihekoodi muutettu -&gt; hoidon suunnittelu</w:t>
            </w:r>
          </w:p>
        </w:tc>
      </w:tr>
      <w:tr w:rsidR="00BD5376" w14:paraId="5F78F9D1" w14:textId="77777777" w:rsidTr="00045B65">
        <w:trPr>
          <w:cantSplit/>
          <w:ins w:id="18" w:author="Tekijä"/>
        </w:trPr>
        <w:tc>
          <w:tcPr>
            <w:tcW w:w="1242" w:type="dxa"/>
          </w:tcPr>
          <w:p w14:paraId="360147C4" w14:textId="77777777" w:rsidR="00BD5376" w:rsidRDefault="00BD5376">
            <w:pPr>
              <w:pStyle w:val="Vakiosisennys"/>
              <w:rPr>
                <w:ins w:id="19" w:author="Tekijä"/>
              </w:rPr>
            </w:pPr>
            <w:ins w:id="20" w:author="Tekijä">
              <w:r>
                <w:t>1.20</w:t>
              </w:r>
            </w:ins>
          </w:p>
        </w:tc>
        <w:tc>
          <w:tcPr>
            <w:tcW w:w="1417" w:type="dxa"/>
          </w:tcPr>
          <w:p w14:paraId="6A2AED90" w14:textId="2F959DD2" w:rsidR="00BD5376" w:rsidRDefault="00BD5376" w:rsidP="00FD64F7">
            <w:pPr>
              <w:pStyle w:val="Vakiosisennys"/>
              <w:rPr>
                <w:ins w:id="21" w:author="Tekijä"/>
              </w:rPr>
            </w:pPr>
            <w:ins w:id="22" w:author="Tekijä">
              <w:r>
                <w:t>X.</w:t>
              </w:r>
              <w:r w:rsidR="00FD64F7">
                <w:t>3</w:t>
              </w:r>
              <w:r>
                <w:t>.2015</w:t>
              </w:r>
            </w:ins>
          </w:p>
        </w:tc>
        <w:tc>
          <w:tcPr>
            <w:tcW w:w="1277" w:type="dxa"/>
          </w:tcPr>
          <w:p w14:paraId="0BE89278" w14:textId="77777777" w:rsidR="00BD5376" w:rsidRDefault="00BD5376">
            <w:pPr>
              <w:pStyle w:val="Vakiosisennys"/>
              <w:rPr>
                <w:ins w:id="23" w:author="Tekijä"/>
              </w:rPr>
            </w:pPr>
            <w:ins w:id="24" w:author="Tekijä">
              <w:r>
                <w:t>S&amp;P</w:t>
              </w:r>
            </w:ins>
          </w:p>
        </w:tc>
        <w:tc>
          <w:tcPr>
            <w:tcW w:w="5954" w:type="dxa"/>
          </w:tcPr>
          <w:p w14:paraId="7447C14F" w14:textId="77777777" w:rsidR="00BD5376" w:rsidRDefault="00BD5376">
            <w:pPr>
              <w:rPr>
                <w:ins w:id="25" w:author="Tekijä"/>
              </w:rPr>
              <w:pPrChange w:id="26" w:author="Tekijä">
                <w:pPr>
                  <w:ind w:left="360"/>
                </w:pPr>
              </w:pPrChange>
            </w:pPr>
            <w:ins w:id="27" w:author="Tekijä">
              <w:r>
                <w:t>Potilastiedon arkiston terveys- ja hoitosuunnitelman 2016 tietosisältömäärittelyn pohjalta tarkennettu versio</w:t>
              </w:r>
              <w:r w:rsidR="0011012D">
                <w:t xml:space="preserve"> ja päivitetty esimerkki</w:t>
              </w:r>
              <w:r>
                <w:t>, seuraavat muutokset:</w:t>
              </w:r>
            </w:ins>
          </w:p>
          <w:p w14:paraId="7FCFEAFB" w14:textId="7764DA43" w:rsidR="00BD5376" w:rsidRPr="00CF4E8E" w:rsidRDefault="007E0D41">
            <w:pPr>
              <w:numPr>
                <w:ilvl w:val="0"/>
                <w:numId w:val="26"/>
              </w:numPr>
              <w:ind w:left="459"/>
              <w:rPr>
                <w:ins w:id="28" w:author="Tekijä"/>
                <w:sz w:val="22"/>
                <w:rPrChange w:id="29" w:author="Tekijä">
                  <w:rPr>
                    <w:ins w:id="30" w:author="Tekijä"/>
                  </w:rPr>
                </w:rPrChange>
              </w:rPr>
              <w:pPrChange w:id="31" w:author="Tekijä">
                <w:pPr>
                  <w:ind w:left="360"/>
                </w:pPr>
              </w:pPrChange>
            </w:pPr>
            <w:ins w:id="32" w:author="Tekijä">
              <w:r w:rsidRPr="00CF4E8E">
                <w:rPr>
                  <w:sz w:val="22"/>
                  <w:rPrChange w:id="33" w:author="Tekijä">
                    <w:rPr/>
                  </w:rPrChange>
                </w:rPr>
                <w:t xml:space="preserve">Siirretty aikaisemmat koodistopalvelussa olleet lomakemuotoisen </w:t>
              </w:r>
              <w:del w:id="34" w:author="Tekijä">
                <w:r w:rsidRPr="00CF4E8E" w:rsidDel="00C2517B">
                  <w:rPr>
                    <w:sz w:val="22"/>
                    <w:rPrChange w:id="35" w:author="Tekijä">
                      <w:rPr/>
                    </w:rPrChange>
                  </w:rPr>
                  <w:delText>THS</w:delText>
                </w:r>
              </w:del>
              <w:r w:rsidR="00C2517B">
                <w:rPr>
                  <w:sz w:val="22"/>
                </w:rPr>
                <w:t xml:space="preserve">Terveys- ja hoitosuunnitelma </w:t>
              </w:r>
              <w:r w:rsidRPr="00CF4E8E">
                <w:rPr>
                  <w:sz w:val="22"/>
                  <w:rPrChange w:id="36" w:author="Tekijä">
                    <w:rPr/>
                  </w:rPrChange>
                </w:rPr>
                <w:t xml:space="preserve">-määrittelyn tietokenttien koodit liitteessä olevaan YHOS-näkymätunnuksen alle olevaan kenttäkoodistoon -&gt; rakenteissa käytettyjen kenttäkoodien </w:t>
              </w:r>
              <w:r w:rsidR="00291B69" w:rsidRPr="00CF4E8E">
                <w:rPr>
                  <w:sz w:val="22"/>
                  <w:rPrChange w:id="37" w:author="Tekijä">
                    <w:rPr/>
                  </w:rPrChange>
                </w:rPr>
                <w:t xml:space="preserve">ja organizer-rakenteiden templateId:den </w:t>
              </w:r>
              <w:r w:rsidRPr="00CF4E8E">
                <w:rPr>
                  <w:sz w:val="22"/>
                  <w:rPrChange w:id="38" w:author="Tekijä">
                    <w:rPr/>
                  </w:rPrChange>
                </w:rPr>
                <w:t>juuri muuttui</w:t>
              </w:r>
            </w:ins>
          </w:p>
          <w:p w14:paraId="6676A5FA" w14:textId="77777777" w:rsidR="007E0D41" w:rsidRPr="00CF4E8E" w:rsidRDefault="00291B69">
            <w:pPr>
              <w:numPr>
                <w:ilvl w:val="0"/>
                <w:numId w:val="26"/>
              </w:numPr>
              <w:ind w:left="459"/>
              <w:rPr>
                <w:ins w:id="39" w:author="Tekijä"/>
                <w:sz w:val="22"/>
                <w:rPrChange w:id="40" w:author="Tekijä">
                  <w:rPr>
                    <w:ins w:id="41" w:author="Tekijä"/>
                  </w:rPr>
                </w:rPrChange>
              </w:rPr>
              <w:pPrChange w:id="42" w:author="Tekijä">
                <w:pPr>
                  <w:ind w:left="360"/>
                </w:pPr>
              </w:pPrChange>
            </w:pPr>
            <w:ins w:id="43" w:author="Tekijä">
              <w:r w:rsidRPr="00CF4E8E">
                <w:rPr>
                  <w:sz w:val="22"/>
                  <w:rPrChange w:id="44" w:author="Tekijä">
                    <w:rPr/>
                  </w:rPrChange>
                </w:rPr>
                <w:t>displayName attribuutti lisätty kaikille luokitustyyppisille tiedoille</w:t>
              </w:r>
            </w:ins>
          </w:p>
          <w:p w14:paraId="70CA5F54" w14:textId="77777777" w:rsidR="00291B69" w:rsidRPr="00CF4E8E" w:rsidRDefault="00291B69">
            <w:pPr>
              <w:numPr>
                <w:ilvl w:val="0"/>
                <w:numId w:val="26"/>
              </w:numPr>
              <w:ind w:left="459"/>
              <w:rPr>
                <w:ins w:id="45" w:author="Tekijä"/>
                <w:sz w:val="22"/>
                <w:rPrChange w:id="46" w:author="Tekijä">
                  <w:rPr>
                    <w:ins w:id="47" w:author="Tekijä"/>
                  </w:rPr>
                </w:rPrChange>
              </w:rPr>
              <w:pPrChange w:id="48" w:author="Tekijä">
                <w:pPr>
                  <w:ind w:left="360"/>
                </w:pPr>
              </w:pPrChange>
            </w:pPr>
            <w:ins w:id="49" w:author="Tekijä">
              <w:r w:rsidRPr="00CF4E8E">
                <w:rPr>
                  <w:sz w:val="22"/>
                  <w:rPrChange w:id="50" w:author="Tekijä">
                    <w:rPr/>
                  </w:rPrChange>
                </w:rPr>
                <w:t xml:space="preserve">muutaman tiedon esitystapaa muutettu skeemarajoitteiden </w:t>
              </w:r>
              <w:r w:rsidR="006825AD">
                <w:rPr>
                  <w:sz w:val="22"/>
                </w:rPr>
                <w:t xml:space="preserve">ja yhtenevyyden </w:t>
              </w:r>
              <w:r w:rsidRPr="00CF4E8E">
                <w:rPr>
                  <w:sz w:val="22"/>
                  <w:rPrChange w:id="51" w:author="Tekijä">
                    <w:rPr/>
                  </w:rPrChange>
                </w:rPr>
                <w:t>takia (</w:t>
              </w:r>
              <w:del w:id="52" w:author="Tekijä">
                <w:r w:rsidRPr="00CF4E8E" w:rsidDel="006825AD">
                  <w:rPr>
                    <w:sz w:val="22"/>
                    <w:rPrChange w:id="53" w:author="Tekijä">
                      <w:rPr/>
                    </w:rPrChange>
                  </w:rPr>
                  <w:delText>X</w:delText>
                </w:r>
              </w:del>
              <w:r w:rsidR="006825AD">
                <w:rPr>
                  <w:sz w:val="22"/>
                </w:rPr>
                <w:t>Tavoitteen asettajat, yksilöivän tekijän ehdon lisätieto, palvelun tilan muuttamisen ajankohta</w:t>
              </w:r>
              <w:r w:rsidRPr="00CF4E8E">
                <w:rPr>
                  <w:sz w:val="22"/>
                  <w:rPrChange w:id="54" w:author="Tekijä">
                    <w:rPr/>
                  </w:rPrChange>
                </w:rPr>
                <w:t>)</w:t>
              </w:r>
            </w:ins>
          </w:p>
          <w:p w14:paraId="1EB80EDB" w14:textId="77777777" w:rsidR="00291B69" w:rsidRPr="00CF4E8E" w:rsidRDefault="008949A5">
            <w:pPr>
              <w:numPr>
                <w:ilvl w:val="0"/>
                <w:numId w:val="26"/>
              </w:numPr>
              <w:ind w:left="459"/>
              <w:rPr>
                <w:ins w:id="55" w:author="Tekijä"/>
                <w:sz w:val="22"/>
                <w:rPrChange w:id="56" w:author="Tekijä">
                  <w:rPr>
                    <w:ins w:id="57" w:author="Tekijä"/>
                  </w:rPr>
                </w:rPrChange>
              </w:rPr>
              <w:pPrChange w:id="58" w:author="Tekijä">
                <w:pPr>
                  <w:ind w:left="360"/>
                </w:pPr>
              </w:pPrChange>
            </w:pPr>
            <w:ins w:id="59" w:author="Tekijä">
              <w:r w:rsidRPr="00CF4E8E">
                <w:rPr>
                  <w:sz w:val="22"/>
                  <w:rPrChange w:id="60" w:author="Tekijä">
                    <w:rPr/>
                  </w:rPrChange>
                </w:rPr>
                <w:t>tekstimuotoisten tietojen mallinnustapaa yksinkertaistettu yhteneväksi muiden 2016 CDA määrittelyiden kanssa, observation.text -&gt; viittaus näyttömuotoon ilman aikaisempaa ”ankkurointia”</w:t>
              </w:r>
            </w:ins>
          </w:p>
          <w:p w14:paraId="161EAC6C" w14:textId="77777777" w:rsidR="008949A5" w:rsidRPr="00CF4E8E" w:rsidRDefault="008949A5">
            <w:pPr>
              <w:numPr>
                <w:ilvl w:val="0"/>
                <w:numId w:val="26"/>
              </w:numPr>
              <w:ind w:left="459"/>
              <w:rPr>
                <w:ins w:id="61" w:author="Tekijä"/>
                <w:sz w:val="22"/>
                <w:rPrChange w:id="62" w:author="Tekijä">
                  <w:rPr>
                    <w:ins w:id="63" w:author="Tekijä"/>
                  </w:rPr>
                </w:rPrChange>
              </w:rPr>
              <w:pPrChange w:id="64" w:author="Tekijä">
                <w:pPr>
                  <w:ind w:left="360"/>
                </w:pPr>
              </w:pPrChange>
            </w:pPr>
            <w:ins w:id="65" w:author="Tekijä">
              <w:r w:rsidRPr="00CF4E8E">
                <w:rPr>
                  <w:sz w:val="22"/>
                  <w:rPrChange w:id="66" w:author="Tekijä">
                    <w:rPr/>
                  </w:rPrChange>
                </w:rPr>
                <w:t>aikaisemmin näkymätason authoriin ohjeistettu tietosisällön 500-ryhmä terveydenhuollon ammattilainen (vastuunhenkilö jos ei muualla rakenteessa annettu) siirretty loppuosion Muu merkintä alle, koska tietosisältö ei ollut 1:1 nykyisten merkinnän tekijän tietojen kanssa</w:t>
              </w:r>
            </w:ins>
          </w:p>
          <w:p w14:paraId="31C95BF0" w14:textId="77777777" w:rsidR="008949A5" w:rsidRPr="006825AD" w:rsidRDefault="008949A5">
            <w:pPr>
              <w:numPr>
                <w:ilvl w:val="0"/>
                <w:numId w:val="26"/>
              </w:numPr>
              <w:ind w:left="459"/>
              <w:rPr>
                <w:ins w:id="67" w:author="Tekijä"/>
              </w:rPr>
              <w:pPrChange w:id="68" w:author="Tekijä">
                <w:pPr>
                  <w:ind w:left="360"/>
                </w:pPr>
              </w:pPrChange>
            </w:pPr>
            <w:ins w:id="69" w:author="Tekijä">
              <w:r w:rsidRPr="00CF4E8E">
                <w:rPr>
                  <w:sz w:val="22"/>
                  <w:rPrChange w:id="70" w:author="Tekijä">
                    <w:rPr/>
                  </w:rPrChange>
                </w:rPr>
                <w:t>poistettu viittaukset (II-tietotyyppi) viittaukset lääkityslistaan ja diagnoosikoosteeseen, koska kyseiset koosteet ovat dynaamisia ja niillä ei ole pysyviä asiakirjan tunnistetietoja</w:t>
              </w:r>
              <w:r w:rsidR="00681F73" w:rsidRPr="00CF4E8E">
                <w:rPr>
                  <w:sz w:val="22"/>
                  <w:rPrChange w:id="71" w:author="Tekijä">
                    <w:rPr/>
                  </w:rPrChange>
                </w:rPr>
                <w:t>. Tarkennettu toiminnallisuutta kyseisten ST-kenttien osalta yhteneväksi THP toiminnalliseen määrittelyyn.</w:t>
              </w:r>
            </w:ins>
          </w:p>
          <w:p w14:paraId="73162BAE" w14:textId="77777777" w:rsidR="006825AD" w:rsidRPr="00C2517B" w:rsidRDefault="006825AD">
            <w:pPr>
              <w:numPr>
                <w:ilvl w:val="0"/>
                <w:numId w:val="26"/>
              </w:numPr>
              <w:ind w:left="459"/>
              <w:rPr>
                <w:ins w:id="72" w:author="Tekijä"/>
              </w:rPr>
              <w:pPrChange w:id="73" w:author="Tekijä">
                <w:pPr>
                  <w:ind w:left="360"/>
                </w:pPr>
              </w:pPrChange>
            </w:pPr>
            <w:ins w:id="74" w:author="Tekijä">
              <w:r>
                <w:rPr>
                  <w:sz w:val="22"/>
                </w:rPr>
                <w:t>merkinnän oid muutettu nykylinjan mukaiseksi ja otsikotason section:ten xml-id:t poistettu. Otsikkotason title:t muutettu joka paikassa otsikkoluokituksen arvojen mukaisiksi</w:t>
              </w:r>
            </w:ins>
          </w:p>
          <w:p w14:paraId="14D8E294" w14:textId="3496AF6B" w:rsidR="00C2517B" w:rsidRDefault="00C2517B">
            <w:pPr>
              <w:numPr>
                <w:ilvl w:val="0"/>
                <w:numId w:val="26"/>
              </w:numPr>
              <w:ind w:left="459"/>
              <w:rPr>
                <w:ins w:id="75" w:author="Tekijä"/>
              </w:rPr>
              <w:pPrChange w:id="76" w:author="Tekijä">
                <w:pPr>
                  <w:ind w:left="360"/>
                </w:pPr>
              </w:pPrChange>
            </w:pPr>
            <w:ins w:id="77" w:author="Tekijä">
              <w:r>
                <w:rPr>
                  <w:sz w:val="22"/>
                </w:rPr>
                <w:t>Otsikot muutettu yhteneviksi otsikkokoodiston arvojen kanssa (pari muutosta)</w:t>
              </w:r>
            </w:ins>
          </w:p>
        </w:tc>
      </w:tr>
    </w:tbl>
    <w:p w14:paraId="3F14ADA7" w14:textId="77777777" w:rsidR="000F4A9C" w:rsidRDefault="000F4A9C">
      <w:pPr>
        <w:pStyle w:val="Vakiosisennys"/>
        <w:outlineLvl w:val="0"/>
        <w:rPr>
          <w:rFonts w:ascii="ICL Classical Garamond" w:hAnsi="ICL Classical Garamond"/>
        </w:rPr>
      </w:pPr>
    </w:p>
    <w:p w14:paraId="1756BAA2" w14:textId="77777777" w:rsidR="000F4A9C" w:rsidRDefault="006532AD">
      <w:pPr>
        <w:rPr>
          <w:ins w:id="78" w:author="Tekijä"/>
        </w:rPr>
      </w:pPr>
      <w:r>
        <w:t>TOT = Timo Tarhonen</w:t>
      </w:r>
      <w:r w:rsidR="00CE475D">
        <w:t>,</w:t>
      </w:r>
      <w:r>
        <w:t xml:space="preserve"> Tietotarha</w:t>
      </w:r>
      <w:r w:rsidR="000F4A9C">
        <w:t xml:space="preserve"> Oy</w:t>
      </w:r>
    </w:p>
    <w:p w14:paraId="75429FF5" w14:textId="77777777" w:rsidR="00BD5376" w:rsidRPr="009876F0" w:rsidRDefault="00BD5376">
      <w:ins w:id="79" w:author="Tekijä">
        <w:r w:rsidRPr="009876F0">
          <w:t>S&amp;P= Salivirta &amp; Partners, Timo Kaskinen</w:t>
        </w:r>
      </w:ins>
    </w:p>
    <w:p w14:paraId="17FF624F" w14:textId="77777777" w:rsidR="000F4A9C" w:rsidRPr="009876F0" w:rsidRDefault="000F4A9C">
      <w:r w:rsidRPr="009876F0">
        <w:br w:type="page"/>
      </w:r>
    </w:p>
    <w:p w14:paraId="3B6B1E2E" w14:textId="77777777" w:rsidR="000F4A9C" w:rsidRDefault="000F4A9C">
      <w:pPr>
        <w:jc w:val="center"/>
        <w:outlineLvl w:val="0"/>
        <w:rPr>
          <w:b/>
          <w:sz w:val="32"/>
        </w:rPr>
      </w:pPr>
      <w:bookmarkStart w:id="80" w:name="_Toc32384907"/>
      <w:bookmarkStart w:id="81" w:name="_Toc33328968"/>
      <w:bookmarkStart w:id="82" w:name="_Toc412718298"/>
      <w:r>
        <w:rPr>
          <w:b/>
          <w:sz w:val="32"/>
        </w:rPr>
        <w:t>SISÄLLYSLUETTELO</w:t>
      </w:r>
      <w:bookmarkEnd w:id="80"/>
      <w:bookmarkEnd w:id="81"/>
      <w:bookmarkEnd w:id="82"/>
    </w:p>
    <w:p w14:paraId="1771AE5E" w14:textId="77777777" w:rsidR="007B6ABC" w:rsidRDefault="007B6ABC">
      <w:pPr>
        <w:jc w:val="center"/>
        <w:outlineLvl w:val="0"/>
      </w:pPr>
    </w:p>
    <w:p w14:paraId="7F3B15F3" w14:textId="77777777" w:rsidR="0011012D" w:rsidRPr="006F245A" w:rsidRDefault="000F4A9C">
      <w:pPr>
        <w:pStyle w:val="Sisluet1"/>
        <w:tabs>
          <w:tab w:val="right" w:leader="dot" w:pos="9629"/>
        </w:tabs>
        <w:rPr>
          <w:ins w:id="83" w:author="Tekijä"/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"1-3" \h \z \u </w:instrText>
      </w:r>
      <w:r>
        <w:rPr>
          <w:b w:val="0"/>
          <w:caps w:val="0"/>
        </w:rPr>
        <w:fldChar w:fldCharType="separate"/>
      </w:r>
      <w:ins w:id="84" w:author="Tekijä">
        <w:r w:rsidR="0011012D" w:rsidRPr="0031693C">
          <w:rPr>
            <w:rStyle w:val="Hyperlinkki"/>
            <w:noProof/>
          </w:rPr>
          <w:fldChar w:fldCharType="begin"/>
        </w:r>
        <w:r w:rsidR="0011012D" w:rsidRPr="0031693C">
          <w:rPr>
            <w:rStyle w:val="Hyperlinkki"/>
            <w:noProof/>
          </w:rPr>
          <w:instrText xml:space="preserve"> </w:instrText>
        </w:r>
        <w:r w:rsidR="0011012D">
          <w:rPr>
            <w:noProof/>
          </w:rPr>
          <w:instrText>HYPERLINK \l "_Toc412718298"</w:instrText>
        </w:r>
        <w:r w:rsidR="0011012D" w:rsidRPr="0031693C">
          <w:rPr>
            <w:rStyle w:val="Hyperlinkki"/>
            <w:noProof/>
          </w:rPr>
          <w:instrText xml:space="preserve"> </w:instrText>
        </w:r>
        <w:r w:rsidR="0011012D" w:rsidRPr="0031693C">
          <w:rPr>
            <w:rStyle w:val="Hyperlinkki"/>
            <w:noProof/>
          </w:rPr>
          <w:fldChar w:fldCharType="separate"/>
        </w:r>
        <w:r w:rsidR="0011012D" w:rsidRPr="0031693C">
          <w:rPr>
            <w:rStyle w:val="Hyperlinkki"/>
            <w:noProof/>
          </w:rPr>
          <w:t>SISÄLLYSLUETTELO</w:t>
        </w:r>
        <w:r w:rsidR="0011012D">
          <w:rPr>
            <w:noProof/>
            <w:webHidden/>
          </w:rPr>
          <w:tab/>
        </w:r>
        <w:r w:rsidR="0011012D">
          <w:rPr>
            <w:noProof/>
            <w:webHidden/>
          </w:rPr>
          <w:fldChar w:fldCharType="begin"/>
        </w:r>
        <w:r w:rsidR="0011012D">
          <w:rPr>
            <w:noProof/>
            <w:webHidden/>
          </w:rPr>
          <w:instrText xml:space="preserve"> PAGEREF _Toc412718298 \h </w:instrText>
        </w:r>
      </w:ins>
      <w:r w:rsidR="0011012D">
        <w:rPr>
          <w:noProof/>
          <w:webHidden/>
        </w:rPr>
      </w:r>
      <w:r w:rsidR="0011012D">
        <w:rPr>
          <w:noProof/>
          <w:webHidden/>
        </w:rPr>
        <w:fldChar w:fldCharType="separate"/>
      </w:r>
      <w:ins w:id="85" w:author="Tekijä">
        <w:r w:rsidR="0011012D">
          <w:rPr>
            <w:noProof/>
            <w:webHidden/>
          </w:rPr>
          <w:t>4</w:t>
        </w:r>
        <w:r w:rsidR="0011012D">
          <w:rPr>
            <w:noProof/>
            <w:webHidden/>
          </w:rPr>
          <w:fldChar w:fldCharType="end"/>
        </w:r>
        <w:r w:rsidR="0011012D" w:rsidRPr="0031693C">
          <w:rPr>
            <w:rStyle w:val="Hyperlinkki"/>
            <w:noProof/>
          </w:rPr>
          <w:fldChar w:fldCharType="end"/>
        </w:r>
      </w:ins>
    </w:p>
    <w:p w14:paraId="18C60843" w14:textId="77777777" w:rsidR="0011012D" w:rsidRPr="006F245A" w:rsidRDefault="0011012D">
      <w:pPr>
        <w:pStyle w:val="Sisluet1"/>
        <w:tabs>
          <w:tab w:val="left" w:pos="480"/>
          <w:tab w:val="right" w:leader="dot" w:pos="9629"/>
        </w:tabs>
        <w:rPr>
          <w:ins w:id="86" w:author="Tekijä"/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ins w:id="87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"_Toc412718299"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1.</w:t>
        </w:r>
        <w:r w:rsidRPr="006F245A">
          <w:rPr>
            <w:rFonts w:ascii="Calibri" w:hAnsi="Calibri"/>
            <w:b w:val="0"/>
            <w: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JOHDANTO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_Toc412718299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88" w:author="Tekijä"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0037A4EC" w14:textId="77777777" w:rsidR="0011012D" w:rsidRPr="006F245A" w:rsidRDefault="0011012D">
      <w:pPr>
        <w:pStyle w:val="Sisluet2"/>
        <w:tabs>
          <w:tab w:val="left" w:pos="720"/>
          <w:tab w:val="right" w:leader="dot" w:pos="9629"/>
        </w:tabs>
        <w:rPr>
          <w:ins w:id="89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90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"_Toc412718300"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1.1</w:t>
        </w:r>
        <w:r w:rsidRPr="006F245A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Työn tausta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_Toc412718300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91" w:author="Tekijä"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71BE9626" w14:textId="77777777" w:rsidR="0011012D" w:rsidRPr="006F245A" w:rsidRDefault="0011012D">
      <w:pPr>
        <w:pStyle w:val="Sisluet2"/>
        <w:tabs>
          <w:tab w:val="left" w:pos="720"/>
          <w:tab w:val="right" w:leader="dot" w:pos="9629"/>
        </w:tabs>
        <w:rPr>
          <w:ins w:id="92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93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"_Toc412718301"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1.2</w:t>
        </w:r>
        <w:r w:rsidRPr="006F245A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Määrittelyn tavoite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_Toc412718301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94" w:author="Tekijä"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37931449" w14:textId="77777777" w:rsidR="0011012D" w:rsidRPr="006F245A" w:rsidRDefault="0011012D">
      <w:pPr>
        <w:pStyle w:val="Sisluet2"/>
        <w:tabs>
          <w:tab w:val="left" w:pos="720"/>
          <w:tab w:val="right" w:leader="dot" w:pos="9629"/>
        </w:tabs>
        <w:rPr>
          <w:ins w:id="95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96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"_Toc412718302"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1.3</w:t>
        </w:r>
        <w:r w:rsidRPr="006F245A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Semanttinen tausta ja reunaehdot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_Toc412718302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97" w:author="Tekijä"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207E0CB6" w14:textId="77777777" w:rsidR="0011012D" w:rsidRPr="006F245A" w:rsidRDefault="0011012D">
      <w:pPr>
        <w:pStyle w:val="Sisluet2"/>
        <w:tabs>
          <w:tab w:val="left" w:pos="720"/>
          <w:tab w:val="right" w:leader="dot" w:pos="9629"/>
        </w:tabs>
        <w:rPr>
          <w:ins w:id="98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99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"_Toc412718303"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1.4</w:t>
        </w:r>
        <w:r w:rsidRPr="006F245A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Suhde ydintietoihin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_Toc412718303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00" w:author="Tekijä"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1EBA73F1" w14:textId="77777777" w:rsidR="0011012D" w:rsidRPr="006F245A" w:rsidRDefault="0011012D">
      <w:pPr>
        <w:pStyle w:val="Sisluet2"/>
        <w:tabs>
          <w:tab w:val="left" w:pos="720"/>
          <w:tab w:val="right" w:leader="dot" w:pos="9629"/>
        </w:tabs>
        <w:rPr>
          <w:ins w:id="101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02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"_Toc412718304"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1.5</w:t>
        </w:r>
        <w:r w:rsidRPr="006F245A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Rajaukset ja oletukset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_Toc412718304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03" w:author="Tekijä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71FEA583" w14:textId="77777777" w:rsidR="0011012D" w:rsidRPr="006F245A" w:rsidRDefault="0011012D">
      <w:pPr>
        <w:pStyle w:val="Sisluet2"/>
        <w:tabs>
          <w:tab w:val="left" w:pos="720"/>
          <w:tab w:val="right" w:leader="dot" w:pos="9629"/>
        </w:tabs>
        <w:rPr>
          <w:ins w:id="104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05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"_Toc412718305"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1.6</w:t>
        </w:r>
        <w:r w:rsidRPr="006F245A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Viitatut määrittelyt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_Toc412718305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06" w:author="Tekijä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51207EEF" w14:textId="77777777" w:rsidR="0011012D" w:rsidRPr="006F245A" w:rsidRDefault="0011012D">
      <w:pPr>
        <w:pStyle w:val="Sisluet1"/>
        <w:tabs>
          <w:tab w:val="left" w:pos="480"/>
          <w:tab w:val="right" w:leader="dot" w:pos="9629"/>
        </w:tabs>
        <w:rPr>
          <w:ins w:id="107" w:author="Tekijä"/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ins w:id="108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"_Toc412718306"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2.</w:t>
        </w:r>
        <w:r w:rsidRPr="006F245A">
          <w:rPr>
            <w:rFonts w:ascii="Calibri" w:hAnsi="Calibri"/>
            <w:b w:val="0"/>
            <w: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Terveys- ja hoitosuunnitelman yleiset rakenteet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_Toc412718306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09" w:author="Tekijä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66B289D6" w14:textId="77777777" w:rsidR="0011012D" w:rsidRPr="006F245A" w:rsidRDefault="0011012D">
      <w:pPr>
        <w:pStyle w:val="Sisluet2"/>
        <w:tabs>
          <w:tab w:val="left" w:pos="720"/>
          <w:tab w:val="right" w:leader="dot" w:pos="9629"/>
        </w:tabs>
        <w:rPr>
          <w:ins w:id="110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11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"_Toc412718307"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2.1</w:t>
        </w:r>
        <w:r w:rsidRPr="006F245A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Perusrakenne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_Toc412718307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2" w:author="Tekijä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6A5ECFF9" w14:textId="77777777" w:rsidR="0011012D" w:rsidRPr="006F245A" w:rsidRDefault="0011012D">
      <w:pPr>
        <w:pStyle w:val="Sisluet2"/>
        <w:tabs>
          <w:tab w:val="left" w:pos="720"/>
          <w:tab w:val="right" w:leader="dot" w:pos="9629"/>
        </w:tabs>
        <w:rPr>
          <w:ins w:id="113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14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"_Toc412718308"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2.2</w:t>
        </w:r>
        <w:r w:rsidRPr="006F245A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Header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_Toc412718308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5" w:author="Tekijä"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525D7F9D" w14:textId="77777777" w:rsidR="0011012D" w:rsidRPr="006F245A" w:rsidRDefault="0011012D">
      <w:pPr>
        <w:pStyle w:val="Sisluet2"/>
        <w:tabs>
          <w:tab w:val="left" w:pos="720"/>
          <w:tab w:val="right" w:leader="dot" w:pos="9629"/>
        </w:tabs>
        <w:rPr>
          <w:ins w:id="116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17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"_Toc412718309"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2.3</w:t>
        </w:r>
        <w:r w:rsidRPr="006F245A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Merkintä ja asiakirjat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_Toc412718309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8" w:author="Tekijä"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67F5830C" w14:textId="77777777" w:rsidR="0011012D" w:rsidRPr="006F245A" w:rsidRDefault="0011012D">
      <w:pPr>
        <w:pStyle w:val="Sisluet2"/>
        <w:tabs>
          <w:tab w:val="left" w:pos="720"/>
          <w:tab w:val="right" w:leader="dot" w:pos="9629"/>
        </w:tabs>
        <w:rPr>
          <w:ins w:id="119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20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"_Toc412718311"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2.4</w:t>
        </w:r>
        <w:r w:rsidRPr="006F245A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Näkymätunnus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_Toc412718311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1" w:author="Tekijä"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50B15B78" w14:textId="77777777" w:rsidR="0011012D" w:rsidRPr="006F245A" w:rsidRDefault="0011012D">
      <w:pPr>
        <w:pStyle w:val="Sisluet2"/>
        <w:tabs>
          <w:tab w:val="left" w:pos="720"/>
          <w:tab w:val="right" w:leader="dot" w:pos="9629"/>
        </w:tabs>
        <w:rPr>
          <w:ins w:id="122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23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"_Toc412718312"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2.5</w:t>
        </w:r>
        <w:r w:rsidRPr="006F245A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Merkinnän osallistujien tiedot näyttömuodossa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_Toc412718312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4" w:author="Tekijä"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3F0EEAF4" w14:textId="77777777" w:rsidR="0011012D" w:rsidRPr="006F245A" w:rsidRDefault="0011012D">
      <w:pPr>
        <w:pStyle w:val="Sisluet2"/>
        <w:tabs>
          <w:tab w:val="left" w:pos="720"/>
          <w:tab w:val="right" w:leader="dot" w:pos="9629"/>
        </w:tabs>
        <w:rPr>
          <w:ins w:id="125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26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"_Toc412718315"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2.6</w:t>
        </w:r>
        <w:r w:rsidRPr="006F245A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Potilaan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_Toc412718315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7" w:author="Tekijä"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3A585CBF" w14:textId="77777777" w:rsidR="0011012D" w:rsidRPr="006F245A" w:rsidRDefault="0011012D">
      <w:pPr>
        <w:pStyle w:val="Sisluet2"/>
        <w:tabs>
          <w:tab w:val="left" w:pos="720"/>
          <w:tab w:val="right" w:leader="dot" w:pos="9629"/>
        </w:tabs>
        <w:rPr>
          <w:ins w:id="128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29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"_Toc412718316"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2.7</w:t>
        </w:r>
        <w:r w:rsidRPr="006F245A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Merkinnän palveluyksikkö, tekijät ja tapahtuma-aika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_Toc412718316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0" w:author="Tekijä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6AEAD783" w14:textId="77777777" w:rsidR="0011012D" w:rsidRPr="006F245A" w:rsidRDefault="0011012D">
      <w:pPr>
        <w:pStyle w:val="Sisluet2"/>
        <w:tabs>
          <w:tab w:val="left" w:pos="720"/>
          <w:tab w:val="right" w:leader="dot" w:pos="9629"/>
        </w:tabs>
        <w:rPr>
          <w:ins w:id="131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32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"_Toc412718317"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2.8</w:t>
        </w:r>
        <w:r w:rsidRPr="006F245A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Hoitoprosessin vaihe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_Toc412718317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3" w:author="Tekijä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4E5AAB69" w14:textId="77777777" w:rsidR="0011012D" w:rsidRPr="006F245A" w:rsidRDefault="0011012D">
      <w:pPr>
        <w:pStyle w:val="Sisluet1"/>
        <w:tabs>
          <w:tab w:val="left" w:pos="480"/>
          <w:tab w:val="right" w:leader="dot" w:pos="9629"/>
        </w:tabs>
        <w:rPr>
          <w:ins w:id="134" w:author="Tekijä"/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ins w:id="135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"_Toc412718318"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3.</w:t>
        </w:r>
        <w:r w:rsidRPr="006F245A">
          <w:rPr>
            <w:rFonts w:ascii="Calibri" w:hAnsi="Calibri"/>
            <w:b w:val="0"/>
            <w: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Otsikkotason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_Toc412718318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6" w:author="Tekijä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076EA780" w14:textId="77777777" w:rsidR="0011012D" w:rsidRPr="006F245A" w:rsidRDefault="0011012D">
      <w:pPr>
        <w:pStyle w:val="Sisluet2"/>
        <w:tabs>
          <w:tab w:val="left" w:pos="720"/>
          <w:tab w:val="right" w:leader="dot" w:pos="9629"/>
        </w:tabs>
        <w:rPr>
          <w:ins w:id="137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38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"_Toc412718320"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3.1</w:t>
        </w:r>
        <w:r w:rsidRPr="006F245A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Perusperiaatteet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_Toc412718320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9" w:author="Tekijä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3B1C907F" w14:textId="77777777" w:rsidR="0011012D" w:rsidRPr="006F245A" w:rsidRDefault="0011012D">
      <w:pPr>
        <w:pStyle w:val="Sisluet2"/>
        <w:tabs>
          <w:tab w:val="left" w:pos="720"/>
          <w:tab w:val="right" w:leader="dot" w:pos="9629"/>
        </w:tabs>
        <w:rPr>
          <w:ins w:id="140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41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"_Toc412718321"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3.2</w:t>
        </w:r>
        <w:r w:rsidRPr="006F245A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Hoidon tarve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_Toc412718321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42" w:author="Tekijä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51E03E6A" w14:textId="77777777" w:rsidR="0011012D" w:rsidRPr="006F245A" w:rsidRDefault="0011012D">
      <w:pPr>
        <w:pStyle w:val="Sisluet3"/>
        <w:tabs>
          <w:tab w:val="left" w:pos="1200"/>
          <w:tab w:val="right" w:leader="dot" w:pos="9629"/>
        </w:tabs>
        <w:rPr>
          <w:ins w:id="143" w:author="Tekijä"/>
          <w:rFonts w:ascii="Calibri" w:hAnsi="Calibri"/>
          <w:i w:val="0"/>
          <w:noProof/>
          <w:sz w:val="22"/>
          <w:szCs w:val="22"/>
          <w:lang w:eastAsia="fi-FI"/>
        </w:rPr>
      </w:pPr>
      <w:ins w:id="144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"_Toc412718322"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3.2.1</w:t>
        </w:r>
        <w:r w:rsidRPr="006F245A">
          <w:rPr>
            <w:rFonts w:ascii="Calibri" w:hAnsi="Calibri"/>
            <w:i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Hoidon tarve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_Toc412718322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45" w:author="Tekijä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22C74007" w14:textId="77777777" w:rsidR="0011012D" w:rsidRPr="006F245A" w:rsidRDefault="0011012D">
      <w:pPr>
        <w:pStyle w:val="Sisluet3"/>
        <w:tabs>
          <w:tab w:val="left" w:pos="1200"/>
          <w:tab w:val="right" w:leader="dot" w:pos="9629"/>
        </w:tabs>
        <w:rPr>
          <w:ins w:id="146" w:author="Tekijä"/>
          <w:rFonts w:ascii="Calibri" w:hAnsi="Calibri"/>
          <w:i w:val="0"/>
          <w:noProof/>
          <w:sz w:val="22"/>
          <w:szCs w:val="22"/>
          <w:lang w:eastAsia="fi-FI"/>
        </w:rPr>
      </w:pPr>
      <w:ins w:id="147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"_Toc412718323"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3.2.2</w:t>
        </w:r>
        <w:r w:rsidRPr="006F245A">
          <w:rPr>
            <w:rFonts w:ascii="Calibri" w:hAnsi="Calibri"/>
            <w:i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Toiminta- ja työkykyyn liittyvät tarpeet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_Toc412718323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48" w:author="Tekijä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50F00603" w14:textId="77777777" w:rsidR="0011012D" w:rsidRPr="006F245A" w:rsidRDefault="0011012D">
      <w:pPr>
        <w:pStyle w:val="Sisluet3"/>
        <w:tabs>
          <w:tab w:val="left" w:pos="1200"/>
          <w:tab w:val="right" w:leader="dot" w:pos="9629"/>
        </w:tabs>
        <w:rPr>
          <w:ins w:id="149" w:author="Tekijä"/>
          <w:rFonts w:ascii="Calibri" w:hAnsi="Calibri"/>
          <w:i w:val="0"/>
          <w:noProof/>
          <w:sz w:val="22"/>
          <w:szCs w:val="22"/>
          <w:lang w:eastAsia="fi-FI"/>
        </w:rPr>
      </w:pPr>
      <w:ins w:id="150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"_Toc412718324"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3.2.3</w:t>
        </w:r>
        <w:r w:rsidRPr="006F245A">
          <w:rPr>
            <w:rFonts w:ascii="Calibri" w:hAnsi="Calibri"/>
            <w:i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Hoidon syy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_Toc412718324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51" w:author="Tekijä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23238725" w14:textId="77777777" w:rsidR="0011012D" w:rsidRPr="006F245A" w:rsidRDefault="0011012D">
      <w:pPr>
        <w:pStyle w:val="Sisluet2"/>
        <w:tabs>
          <w:tab w:val="left" w:pos="720"/>
          <w:tab w:val="right" w:leader="dot" w:pos="9629"/>
        </w:tabs>
        <w:rPr>
          <w:ins w:id="152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53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"_Toc412718339"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3.3</w:t>
        </w:r>
        <w:r w:rsidRPr="006F245A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Hoidon tavoite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_Toc412718339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54" w:author="Tekijä"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2504590E" w14:textId="77777777" w:rsidR="0011012D" w:rsidRPr="006F245A" w:rsidRDefault="0011012D">
      <w:pPr>
        <w:pStyle w:val="Sisluet3"/>
        <w:tabs>
          <w:tab w:val="left" w:pos="1200"/>
          <w:tab w:val="right" w:leader="dot" w:pos="9629"/>
        </w:tabs>
        <w:rPr>
          <w:ins w:id="155" w:author="Tekijä"/>
          <w:rFonts w:ascii="Calibri" w:hAnsi="Calibri"/>
          <w:i w:val="0"/>
          <w:noProof/>
          <w:sz w:val="22"/>
          <w:szCs w:val="22"/>
          <w:lang w:eastAsia="fi-FI"/>
        </w:rPr>
      </w:pPr>
      <w:ins w:id="156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"_Toc412718340"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3.3.1</w:t>
        </w:r>
        <w:r w:rsidRPr="006F245A">
          <w:rPr>
            <w:rFonts w:ascii="Calibri" w:hAnsi="Calibri"/>
            <w:i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Hoidon tavoite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_Toc412718340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57" w:author="Tekijä"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32D933EC" w14:textId="77777777" w:rsidR="0011012D" w:rsidRPr="006F245A" w:rsidRDefault="0011012D">
      <w:pPr>
        <w:pStyle w:val="Sisluet3"/>
        <w:tabs>
          <w:tab w:val="left" w:pos="1200"/>
          <w:tab w:val="right" w:leader="dot" w:pos="9629"/>
        </w:tabs>
        <w:rPr>
          <w:ins w:id="158" w:author="Tekijä"/>
          <w:rFonts w:ascii="Calibri" w:hAnsi="Calibri"/>
          <w:i w:val="0"/>
          <w:noProof/>
          <w:sz w:val="22"/>
          <w:szCs w:val="22"/>
          <w:lang w:eastAsia="fi-FI"/>
        </w:rPr>
      </w:pPr>
      <w:ins w:id="159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"_Toc412718356"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3.3.2</w:t>
        </w:r>
        <w:r w:rsidRPr="006F245A">
          <w:rPr>
            <w:rFonts w:ascii="Calibri" w:hAnsi="Calibri"/>
            <w:i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Toiminta- ja työkykyyn liittyvät tavoitteet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_Toc412718356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60" w:author="Tekijä"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51A9A34C" w14:textId="77777777" w:rsidR="0011012D" w:rsidRPr="006F245A" w:rsidRDefault="0011012D">
      <w:pPr>
        <w:pStyle w:val="Sisluet3"/>
        <w:tabs>
          <w:tab w:val="left" w:pos="1200"/>
          <w:tab w:val="right" w:leader="dot" w:pos="9629"/>
        </w:tabs>
        <w:rPr>
          <w:ins w:id="161" w:author="Tekijä"/>
          <w:rFonts w:ascii="Calibri" w:hAnsi="Calibri"/>
          <w:i w:val="0"/>
          <w:noProof/>
          <w:sz w:val="22"/>
          <w:szCs w:val="22"/>
          <w:lang w:eastAsia="fi-FI"/>
        </w:rPr>
      </w:pPr>
      <w:ins w:id="162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"_Toc412718357"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3.3.3</w:t>
        </w:r>
        <w:r w:rsidRPr="006F245A">
          <w:rPr>
            <w:rFonts w:ascii="Calibri" w:hAnsi="Calibri"/>
            <w:i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Tavoitteen asettajat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_Toc412718357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63" w:author="Tekijä"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73EA8E25" w14:textId="77777777" w:rsidR="0011012D" w:rsidRPr="006F245A" w:rsidRDefault="0011012D">
      <w:pPr>
        <w:pStyle w:val="Sisluet3"/>
        <w:tabs>
          <w:tab w:val="left" w:pos="1200"/>
          <w:tab w:val="right" w:leader="dot" w:pos="9629"/>
        </w:tabs>
        <w:rPr>
          <w:ins w:id="164" w:author="Tekijä"/>
          <w:rFonts w:ascii="Calibri" w:hAnsi="Calibri"/>
          <w:i w:val="0"/>
          <w:noProof/>
          <w:sz w:val="22"/>
          <w:szCs w:val="22"/>
          <w:lang w:eastAsia="fi-FI"/>
        </w:rPr>
      </w:pPr>
      <w:ins w:id="165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"_Toc412718358"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3.3.4</w:t>
        </w:r>
        <w:r w:rsidRPr="006F245A">
          <w:rPr>
            <w:rFonts w:ascii="Calibri" w:hAnsi="Calibri"/>
            <w:i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Tavoitteen yksilöivä tekijä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_Toc412718358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66" w:author="Tekijä"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085C2518" w14:textId="77777777" w:rsidR="0011012D" w:rsidRPr="006F245A" w:rsidRDefault="0011012D">
      <w:pPr>
        <w:pStyle w:val="Sisluet2"/>
        <w:tabs>
          <w:tab w:val="left" w:pos="720"/>
          <w:tab w:val="right" w:leader="dot" w:pos="9629"/>
        </w:tabs>
        <w:rPr>
          <w:ins w:id="167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68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"_Toc412718359"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3.4</w:t>
        </w:r>
        <w:r w:rsidRPr="006F245A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Hoidon toteutus ja keinot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_Toc412718359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69" w:author="Tekijä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5207C2BD" w14:textId="77777777" w:rsidR="0011012D" w:rsidRPr="006F245A" w:rsidRDefault="0011012D">
      <w:pPr>
        <w:pStyle w:val="Sisluet3"/>
        <w:tabs>
          <w:tab w:val="left" w:pos="1200"/>
          <w:tab w:val="right" w:leader="dot" w:pos="9629"/>
        </w:tabs>
        <w:rPr>
          <w:ins w:id="170" w:author="Tekijä"/>
          <w:rFonts w:ascii="Calibri" w:hAnsi="Calibri"/>
          <w:i w:val="0"/>
          <w:noProof/>
          <w:sz w:val="22"/>
          <w:szCs w:val="22"/>
          <w:lang w:eastAsia="fi-FI"/>
        </w:rPr>
      </w:pPr>
      <w:ins w:id="171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"_Toc412718360"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3.4.1</w:t>
        </w:r>
        <w:r w:rsidRPr="006F245A">
          <w:rPr>
            <w:rFonts w:ascii="Calibri" w:hAnsi="Calibri"/>
            <w:i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Hoidon toteutus ja keinot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_Toc412718360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72" w:author="Tekijä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0EC6AF45" w14:textId="77777777" w:rsidR="0011012D" w:rsidRPr="006F245A" w:rsidRDefault="0011012D">
      <w:pPr>
        <w:pStyle w:val="Sisluet3"/>
        <w:tabs>
          <w:tab w:val="left" w:pos="1200"/>
          <w:tab w:val="right" w:leader="dot" w:pos="9629"/>
        </w:tabs>
        <w:rPr>
          <w:ins w:id="173" w:author="Tekijä"/>
          <w:rFonts w:ascii="Calibri" w:hAnsi="Calibri"/>
          <w:i w:val="0"/>
          <w:noProof/>
          <w:sz w:val="22"/>
          <w:szCs w:val="22"/>
          <w:lang w:eastAsia="fi-FI"/>
        </w:rPr>
      </w:pPr>
      <w:ins w:id="174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"_Toc412718361"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3.4.2</w:t>
        </w:r>
        <w:r w:rsidRPr="006F245A">
          <w:rPr>
            <w:rFonts w:ascii="Calibri" w:hAnsi="Calibri"/>
            <w:i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Terveydenhuollon toimintayksikkö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_Toc412718361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75" w:author="Tekijä"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773E9F0A" w14:textId="77777777" w:rsidR="0011012D" w:rsidRPr="006F245A" w:rsidRDefault="0011012D">
      <w:pPr>
        <w:pStyle w:val="Sisluet3"/>
        <w:tabs>
          <w:tab w:val="left" w:pos="1200"/>
          <w:tab w:val="right" w:leader="dot" w:pos="9629"/>
        </w:tabs>
        <w:rPr>
          <w:ins w:id="176" w:author="Tekijä"/>
          <w:rFonts w:ascii="Calibri" w:hAnsi="Calibri"/>
          <w:i w:val="0"/>
          <w:noProof/>
          <w:sz w:val="22"/>
          <w:szCs w:val="22"/>
          <w:lang w:eastAsia="fi-FI"/>
        </w:rPr>
      </w:pPr>
      <w:ins w:id="177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"_Toc412718362"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3.4.3</w:t>
        </w:r>
        <w:r w:rsidRPr="006F245A">
          <w:rPr>
            <w:rFonts w:ascii="Calibri" w:hAnsi="Calibri"/>
            <w:i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Palvelu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_Toc412718362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78" w:author="Tekijä"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38682C95" w14:textId="77777777" w:rsidR="0011012D" w:rsidRPr="006F245A" w:rsidRDefault="0011012D">
      <w:pPr>
        <w:pStyle w:val="Sisluet2"/>
        <w:tabs>
          <w:tab w:val="left" w:pos="720"/>
          <w:tab w:val="right" w:leader="dot" w:pos="9629"/>
        </w:tabs>
        <w:rPr>
          <w:ins w:id="179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80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"_Toc412718368"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3.5</w:t>
        </w:r>
        <w:r w:rsidRPr="006F245A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Tuki, seuranta ja arviointi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_Toc412718368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81" w:author="Tekijä"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0F8323FA" w14:textId="77777777" w:rsidR="0011012D" w:rsidRPr="006F245A" w:rsidRDefault="0011012D">
      <w:pPr>
        <w:pStyle w:val="Sisluet3"/>
        <w:tabs>
          <w:tab w:val="left" w:pos="1200"/>
          <w:tab w:val="right" w:leader="dot" w:pos="9629"/>
        </w:tabs>
        <w:rPr>
          <w:ins w:id="182" w:author="Tekijä"/>
          <w:rFonts w:ascii="Calibri" w:hAnsi="Calibri"/>
          <w:i w:val="0"/>
          <w:noProof/>
          <w:sz w:val="22"/>
          <w:szCs w:val="22"/>
          <w:lang w:eastAsia="fi-FI"/>
        </w:rPr>
      </w:pPr>
      <w:ins w:id="183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"_Toc412718369"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3.5.1</w:t>
        </w:r>
        <w:r w:rsidRPr="006F245A">
          <w:rPr>
            <w:rFonts w:ascii="Calibri" w:hAnsi="Calibri"/>
            <w:i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Tuki, seuranta ja arviointi 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_Toc412718369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84" w:author="Tekijä"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3507EB1D" w14:textId="77777777" w:rsidR="0011012D" w:rsidRPr="006F245A" w:rsidRDefault="0011012D">
      <w:pPr>
        <w:pStyle w:val="Sisluet2"/>
        <w:tabs>
          <w:tab w:val="left" w:pos="720"/>
          <w:tab w:val="right" w:leader="dot" w:pos="9629"/>
        </w:tabs>
        <w:rPr>
          <w:ins w:id="185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86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"_Toc412718370"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3.6</w:t>
        </w:r>
        <w:r w:rsidRPr="006F245A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Diagnoosilista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_Toc412718370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87" w:author="Tekijä"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0BD38158" w14:textId="77777777" w:rsidR="0011012D" w:rsidRPr="006F245A" w:rsidRDefault="0011012D">
      <w:pPr>
        <w:pStyle w:val="Sisluet2"/>
        <w:tabs>
          <w:tab w:val="left" w:pos="720"/>
          <w:tab w:val="right" w:leader="dot" w:pos="9629"/>
        </w:tabs>
        <w:rPr>
          <w:ins w:id="188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89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"_Toc412718387"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3.7</w:t>
        </w:r>
        <w:r w:rsidRPr="006F245A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Lääkityslista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_Toc412718387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90" w:author="Tekijä"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4C15BD39" w14:textId="77777777" w:rsidR="0011012D" w:rsidRPr="006F245A" w:rsidRDefault="0011012D">
      <w:pPr>
        <w:pStyle w:val="Sisluet2"/>
        <w:tabs>
          <w:tab w:val="left" w:pos="720"/>
          <w:tab w:val="right" w:leader="dot" w:pos="9629"/>
        </w:tabs>
        <w:rPr>
          <w:ins w:id="191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92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"_Toc412718388"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3.8</w:t>
        </w:r>
        <w:r w:rsidRPr="006F245A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Hoitosuunnitelman lisätiedot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_Toc412718388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93" w:author="Tekijä"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79090CA5" w14:textId="77777777" w:rsidR="0011012D" w:rsidRPr="006F245A" w:rsidRDefault="0011012D">
      <w:pPr>
        <w:pStyle w:val="Sisluet3"/>
        <w:tabs>
          <w:tab w:val="left" w:pos="1200"/>
          <w:tab w:val="right" w:leader="dot" w:pos="9629"/>
        </w:tabs>
        <w:rPr>
          <w:ins w:id="194" w:author="Tekijä"/>
          <w:rFonts w:ascii="Calibri" w:hAnsi="Calibri"/>
          <w:i w:val="0"/>
          <w:noProof/>
          <w:sz w:val="22"/>
          <w:szCs w:val="22"/>
          <w:lang w:eastAsia="fi-FI"/>
        </w:rPr>
      </w:pPr>
      <w:ins w:id="195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"_Toc412718389"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3.8.1</w:t>
        </w:r>
        <w:r w:rsidRPr="006F245A">
          <w:rPr>
            <w:rFonts w:ascii="Calibri" w:hAnsi="Calibri"/>
            <w:i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Hoitosuunnitelman lisätiedot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_Toc412718389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96" w:author="Tekijä"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6B370715" w14:textId="77777777" w:rsidR="0011012D" w:rsidRPr="006F245A" w:rsidRDefault="0011012D">
      <w:pPr>
        <w:pStyle w:val="Sisluet3"/>
        <w:tabs>
          <w:tab w:val="left" w:pos="1200"/>
          <w:tab w:val="right" w:leader="dot" w:pos="9629"/>
        </w:tabs>
        <w:rPr>
          <w:ins w:id="197" w:author="Tekijä"/>
          <w:rFonts w:ascii="Calibri" w:hAnsi="Calibri"/>
          <w:i w:val="0"/>
          <w:noProof/>
          <w:sz w:val="22"/>
          <w:szCs w:val="22"/>
          <w:lang w:eastAsia="fi-FI"/>
        </w:rPr>
      </w:pPr>
      <w:ins w:id="198" w:author="Tekijä">
        <w:r w:rsidRPr="0031693C">
          <w:rPr>
            <w:rStyle w:val="Hyperlinkki"/>
            <w:noProof/>
          </w:rPr>
          <w:fldChar w:fldCharType="begin"/>
        </w:r>
        <w:r w:rsidRPr="0031693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"_Toc412718390"</w:instrText>
        </w:r>
        <w:r w:rsidRPr="0031693C">
          <w:rPr>
            <w:rStyle w:val="Hyperlinkki"/>
            <w:noProof/>
          </w:rPr>
          <w:instrText xml:space="preserve"> </w:instrText>
        </w:r>
        <w:r w:rsidRPr="0031693C">
          <w:rPr>
            <w:rStyle w:val="Hyperlinkki"/>
            <w:noProof/>
          </w:rPr>
          <w:fldChar w:fldCharType="separate"/>
        </w:r>
        <w:r w:rsidRPr="0031693C">
          <w:rPr>
            <w:rStyle w:val="Hyperlinkki"/>
            <w:noProof/>
          </w:rPr>
          <w:t>3.8.2</w:t>
        </w:r>
        <w:r w:rsidRPr="006F245A">
          <w:rPr>
            <w:rFonts w:ascii="Calibri" w:hAnsi="Calibri"/>
            <w:i w:val="0"/>
            <w:noProof/>
            <w:sz w:val="22"/>
            <w:szCs w:val="22"/>
            <w:lang w:eastAsia="fi-FI"/>
          </w:rPr>
          <w:tab/>
        </w:r>
        <w:r w:rsidRPr="0031693C">
          <w:rPr>
            <w:rStyle w:val="Hyperlinkki"/>
            <w:noProof/>
          </w:rPr>
          <w:t>Terveydenhuollon ammattihenkilö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_Toc412718390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99" w:author="Tekijä"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  <w:r w:rsidRPr="0031693C">
          <w:rPr>
            <w:rStyle w:val="Hyperlinkki"/>
            <w:noProof/>
          </w:rPr>
          <w:fldChar w:fldCharType="end"/>
        </w:r>
      </w:ins>
    </w:p>
    <w:p w14:paraId="53B82DE7" w14:textId="77777777" w:rsidR="000F4A9C" w:rsidRDefault="000F4A9C">
      <w:r>
        <w:rPr>
          <w:b/>
          <w:caps/>
          <w:sz w:val="20"/>
        </w:rPr>
        <w:fldChar w:fldCharType="end"/>
      </w:r>
      <w:r>
        <w:tab/>
        <w:t xml:space="preserve"> </w:t>
      </w:r>
    </w:p>
    <w:p w14:paraId="5BC5D999" w14:textId="77777777" w:rsidR="004B2FA6" w:rsidRDefault="000F4A9C" w:rsidP="004B2FA6">
      <w:r>
        <w:br w:type="page"/>
      </w:r>
      <w:bookmarkStart w:id="200" w:name="_Toc450648959"/>
      <w:bookmarkStart w:id="201" w:name="_Toc450704290"/>
      <w:bookmarkEnd w:id="200"/>
      <w:bookmarkEnd w:id="201"/>
    </w:p>
    <w:p w14:paraId="5039A4E3" w14:textId="77777777" w:rsidR="000F4A9C" w:rsidRDefault="00F063C5">
      <w:pPr>
        <w:pStyle w:val="Otsikko1"/>
      </w:pPr>
      <w:bookmarkStart w:id="202" w:name="_Toc412718299"/>
      <w:r>
        <w:t>JOHDANTO</w:t>
      </w:r>
      <w:bookmarkEnd w:id="202"/>
    </w:p>
    <w:p w14:paraId="4E777E4B" w14:textId="77777777" w:rsidR="00B43FCD" w:rsidRDefault="00B43FCD" w:rsidP="00B43FCD">
      <w:pPr>
        <w:pStyle w:val="Otsikko2"/>
      </w:pPr>
      <w:bookmarkStart w:id="203" w:name="_Toc412718300"/>
      <w:bookmarkStart w:id="204" w:name="OLE_LINK3"/>
      <w:bookmarkStart w:id="205" w:name="OLE_LINK4"/>
      <w:r>
        <w:t>Työn</w:t>
      </w:r>
      <w:r w:rsidRPr="00B51087">
        <w:rPr>
          <w:lang w:val="fi-FI"/>
        </w:rPr>
        <w:t xml:space="preserve"> tausta</w:t>
      </w:r>
      <w:bookmarkEnd w:id="203"/>
    </w:p>
    <w:p w14:paraId="5934D750" w14:textId="0B6F2684" w:rsidR="00322DED" w:rsidRDefault="003D612E" w:rsidP="00BB3E96">
      <w:del w:id="206" w:author="Tekijä">
        <w:r w:rsidDel="008E042A">
          <w:delText>Tämä määrittely</w:delText>
        </w:r>
      </w:del>
      <w:ins w:id="207" w:author="Tekijä">
        <w:r w:rsidR="008E042A">
          <w:t>Määrittelyn ensimmäiset versiot</w:t>
        </w:r>
      </w:ins>
      <w:r>
        <w:t xml:space="preserve"> </w:t>
      </w:r>
      <w:del w:id="208" w:author="Tekijä">
        <w:r w:rsidDel="008E042A">
          <w:delText>on</w:delText>
        </w:r>
        <w:r w:rsidR="00C92623" w:rsidDel="008E042A">
          <w:delText xml:space="preserve"> toteutettu</w:delText>
        </w:r>
      </w:del>
      <w:ins w:id="209" w:author="Tekijä">
        <w:r w:rsidR="008E042A">
          <w:t>toteutettiin</w:t>
        </w:r>
      </w:ins>
      <w:r w:rsidR="00C92623">
        <w:t xml:space="preserve"> Kelan toimeksiannost</w:t>
      </w:r>
      <w:r>
        <w:t>a Kansallisen terveysarkiston rajapintamääritte</w:t>
      </w:r>
      <w:r w:rsidR="006532AD">
        <w:t>lyt työpaketissa keväällä 2012</w:t>
      </w:r>
      <w:ins w:id="210" w:author="Tekijä">
        <w:r w:rsidR="00C2517B">
          <w:t xml:space="preserve">. </w:t>
        </w:r>
      </w:ins>
      <w:del w:id="211" w:author="Tekijä">
        <w:r w:rsidDel="008E042A">
          <w:delText>.</w:delText>
        </w:r>
        <w:r w:rsidR="00630A94" w:rsidDel="008E042A">
          <w:delText xml:space="preserve"> </w:delText>
        </w:r>
      </w:del>
      <w:ins w:id="212" w:author="Tekijä">
        <w:r w:rsidR="008E042A">
          <w:t>Sen jälkeen 2013 päivitettiin määrittelyä Tiedonhallintapalvelun osalta. Tämä viimeinen 2015 päivitys sisältää päivitetyt 2016 tietosisältövaatimukset Potilastiedon arkiston osalta.</w:t>
        </w:r>
      </w:ins>
      <w:del w:id="213" w:author="Tekijä">
        <w:r w:rsidDel="008E042A">
          <w:delText xml:space="preserve"> </w:delText>
        </w:r>
      </w:del>
    </w:p>
    <w:p w14:paraId="5B35109F" w14:textId="77777777" w:rsidR="000F4A9C" w:rsidRPr="00630A94" w:rsidRDefault="00B43FCD" w:rsidP="001C6910">
      <w:pPr>
        <w:pStyle w:val="Otsikko2"/>
        <w:rPr>
          <w:lang w:val="fi-FI"/>
        </w:rPr>
      </w:pPr>
      <w:bookmarkStart w:id="214" w:name="_Toc412718301"/>
      <w:r w:rsidRPr="00A33E58">
        <w:rPr>
          <w:lang w:val="fi-FI"/>
        </w:rPr>
        <w:t>Määrittelyn</w:t>
      </w:r>
      <w:r w:rsidRPr="00B51087">
        <w:rPr>
          <w:lang w:val="fi-FI"/>
        </w:rPr>
        <w:t xml:space="preserve"> tavoite</w:t>
      </w:r>
      <w:bookmarkEnd w:id="214"/>
    </w:p>
    <w:p w14:paraId="1DCB8792" w14:textId="77777777" w:rsidR="00CA5FC4" w:rsidRDefault="00630A94" w:rsidP="00CA5FC4">
      <w:r>
        <w:t>Tämä määritys on terveys- ja hoitosuunnitelman potilaskertomusrakenteen (CDA R2) implementointiopas.</w:t>
      </w:r>
      <w:r w:rsidR="00CA5FC4">
        <w:t xml:space="preserve"> Tätä potilaskertomusrakenteen mukaista määritystä on tarkoitus käyttää tietojen siirrossa potilastietojärjestelmien ja </w:t>
      </w:r>
      <w:del w:id="215" w:author="Tekijä">
        <w:r w:rsidR="00CA5FC4" w:rsidDel="008E042A">
          <w:delText xml:space="preserve">eArkiston </w:delText>
        </w:r>
      </w:del>
      <w:ins w:id="216" w:author="Tekijä">
        <w:r w:rsidR="008E042A">
          <w:t xml:space="preserve">Kanta </w:t>
        </w:r>
      </w:ins>
      <w:r w:rsidR="00CA5FC4">
        <w:t>välisessä liikenteessä.</w:t>
      </w:r>
    </w:p>
    <w:p w14:paraId="241C9D6B" w14:textId="77777777" w:rsidR="00CA5FC4" w:rsidRDefault="00CA5FC4"/>
    <w:p w14:paraId="78CFE03E" w14:textId="77777777" w:rsidR="00630A94" w:rsidRDefault="00630A94">
      <w:r>
        <w:t>THL:n toimesta terveys- ja hoitosuunnitelmasta on tehty syksyllä 2011 todistus- ja lomaketyyppisen soveltamistavan mukainen määritys</w:t>
      </w:r>
      <w:r w:rsidR="008619B8">
        <w:t xml:space="preserve"> </w:t>
      </w:r>
      <w:r w:rsidR="008619B8">
        <w:rPr>
          <w:szCs w:val="24"/>
        </w:rPr>
        <w:t>[1]</w:t>
      </w:r>
      <w:r>
        <w:t xml:space="preserve">, joka löytyy koodistopalvelimelta. </w:t>
      </w:r>
      <w:ins w:id="217" w:author="Tekijä">
        <w:r w:rsidR="00640964">
          <w:t>Tämä on tietosisältöjen osalta ensimmäisten versioiden pohjamäärittely. Viimeinen versio on tehty koodistopalvelusta löytyvän THL/Tietosisältö – Terveys- ja hoitosuunnitelma mukaisesti [6].</w:t>
        </w:r>
      </w:ins>
    </w:p>
    <w:p w14:paraId="59DAAA93" w14:textId="77777777" w:rsidR="00630A94" w:rsidRDefault="006927DF" w:rsidP="006927DF">
      <w:pPr>
        <w:pStyle w:val="Otsikko2"/>
      </w:pPr>
      <w:bookmarkStart w:id="218" w:name="_Toc412718302"/>
      <w:r>
        <w:t>Semanttinen tausta ja reunaehdot</w:t>
      </w:r>
      <w:bookmarkEnd w:id="218"/>
    </w:p>
    <w:p w14:paraId="34CEB394" w14:textId="77777777" w:rsidR="006927DF" w:rsidRDefault="006927DF"/>
    <w:p w14:paraId="78CBF700" w14:textId="7E47D5A8" w:rsidR="006927DF" w:rsidRPr="006927DF" w:rsidRDefault="006927DF" w:rsidP="006927DF">
      <w:pPr>
        <w:rPr>
          <w:szCs w:val="24"/>
        </w:rPr>
      </w:pPr>
      <w:r>
        <w:t xml:space="preserve">THL:n </w:t>
      </w:r>
      <w:r w:rsidRPr="006927DF">
        <w:rPr>
          <w:szCs w:val="24"/>
        </w:rPr>
        <w:t>T</w:t>
      </w:r>
      <w:del w:id="219" w:author="Tekijä">
        <w:r w:rsidRPr="006927DF" w:rsidDel="00FD64F7">
          <w:rPr>
            <w:szCs w:val="24"/>
          </w:rPr>
          <w:delText>HP:n</w:delText>
        </w:r>
      </w:del>
      <w:ins w:id="220" w:author="Tekijä">
        <w:r w:rsidR="00FD64F7">
          <w:rPr>
            <w:szCs w:val="24"/>
          </w:rPr>
          <w:t>iedonhallintapalvelun</w:t>
        </w:r>
      </w:ins>
      <w:r w:rsidRPr="006927DF">
        <w:rPr>
          <w:szCs w:val="24"/>
        </w:rPr>
        <w:t xml:space="preserve"> dokumentin täydennys</w:t>
      </w:r>
      <w:r>
        <w:rPr>
          <w:szCs w:val="24"/>
        </w:rPr>
        <w:t xml:space="preserve"> 1.2.2012, </w:t>
      </w:r>
      <w:r w:rsidRPr="006927DF">
        <w:rPr>
          <w:szCs w:val="24"/>
        </w:rPr>
        <w:t>Terveys- ja hoitosuunnitelma</w:t>
      </w:r>
      <w:r w:rsidR="008619B8">
        <w:rPr>
          <w:szCs w:val="24"/>
        </w:rPr>
        <w:t xml:space="preserve"> [2]</w:t>
      </w:r>
      <w:r>
        <w:rPr>
          <w:szCs w:val="24"/>
        </w:rPr>
        <w:t>:</w:t>
      </w:r>
    </w:p>
    <w:p w14:paraId="43CFAAB8" w14:textId="77777777" w:rsidR="006927DF" w:rsidRDefault="006927DF"/>
    <w:p w14:paraId="10D52818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>Terveys- ja hoitosuunnitelma (THS) perustuu THL:ssä valmisteltuun määrittelyyn Rakenteinen terveys- ja hoitosuunnitelma (Komulainen et al, 2011). Terveys- ja hoitosuunnitelmalle on määritelty yhteinen tietosisältö, jonka on tarkoitus sisältää hoidon tarpeen, tavoitteiden ja keinojen lisäksi potilaan kokonaisterveyttä kuvaavia tietoja. Yhtenäinen tietorakenne mahdollistaa sen, että terveys- ja hoitosuunnitelman hyödyntäminen potilaan luvalla hoidossa ei ole riippuvainen hoitopaikasta tai potilastietojärjestelmästä.</w:t>
      </w:r>
    </w:p>
    <w:p w14:paraId="5C6FCCA0" w14:textId="77777777" w:rsidR="006927DF" w:rsidRPr="005D2928" w:rsidRDefault="006927DF" w:rsidP="006927DF">
      <w:pPr>
        <w:rPr>
          <w:i/>
        </w:rPr>
      </w:pPr>
    </w:p>
    <w:p w14:paraId="480A00E6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 xml:space="preserve">Terveys- ja hoitosuunnitelma toteutetaan potilaskohtaisena asiakirjana ja </w:t>
      </w:r>
      <w:r w:rsidR="00116051">
        <w:rPr>
          <w:i/>
        </w:rPr>
        <w:t xml:space="preserve">omana </w:t>
      </w:r>
      <w:r w:rsidRPr="005D2928">
        <w:rPr>
          <w:i/>
        </w:rPr>
        <w:t>näkymänä, joka sisältää sekä tekstimuotoista eli kuvailevaa tietoa että luokiteltua potilastietoa. Rakenteiseen terveys- ja hoitosuunnitelmaan täytettävistä tiedoista vain osa on pakollisia täytettäviä tietoja, ja muita potilaan hoitoon liittyviä tietoja kirjataan tarpeen mukaan. Palvelunantaja voi halutessaan määritellä kirjaukseen</w:t>
      </w:r>
      <w:r w:rsidR="00C92623" w:rsidRPr="005D2928">
        <w:rPr>
          <w:i/>
        </w:rPr>
        <w:t xml:space="preserve"> laajempia pakollisuuksia kuin </w:t>
      </w:r>
      <w:r w:rsidRPr="005D2928">
        <w:rPr>
          <w:i/>
        </w:rPr>
        <w:t>mitä tässä on esitetty.</w:t>
      </w:r>
    </w:p>
    <w:p w14:paraId="42D14B2D" w14:textId="77777777" w:rsidR="00411D51" w:rsidRDefault="006927DF" w:rsidP="00411D51">
      <w:pPr>
        <w:pStyle w:val="Otsikko2"/>
        <w:rPr>
          <w:lang w:val="fi-FI"/>
        </w:rPr>
      </w:pPr>
      <w:bookmarkStart w:id="221" w:name="_Toc412718303"/>
      <w:r>
        <w:rPr>
          <w:lang w:val="fi-FI"/>
        </w:rPr>
        <w:t>Suhde ydintietoihin</w:t>
      </w:r>
      <w:bookmarkEnd w:id="221"/>
    </w:p>
    <w:p w14:paraId="723DCC18" w14:textId="77777777" w:rsidR="006927DF" w:rsidRDefault="006927DF" w:rsidP="006927DF"/>
    <w:p w14:paraId="47CBB140" w14:textId="2984E965" w:rsidR="006927DF" w:rsidRPr="006927DF" w:rsidRDefault="006927DF" w:rsidP="006927DF">
      <w:pPr>
        <w:rPr>
          <w:szCs w:val="24"/>
        </w:rPr>
      </w:pPr>
      <w:r>
        <w:t xml:space="preserve">THL:n </w:t>
      </w:r>
      <w:del w:id="222" w:author="Tekijä">
        <w:r w:rsidRPr="006927DF" w:rsidDel="00C2517B">
          <w:rPr>
            <w:szCs w:val="24"/>
          </w:rPr>
          <w:delText>THP:n</w:delText>
        </w:r>
      </w:del>
      <w:ins w:id="223" w:author="Tekijä">
        <w:r w:rsidR="00C2517B">
          <w:rPr>
            <w:szCs w:val="24"/>
          </w:rPr>
          <w:t>Tiedonhallintapalvelun</w:t>
        </w:r>
      </w:ins>
      <w:r w:rsidRPr="006927DF">
        <w:rPr>
          <w:szCs w:val="24"/>
        </w:rPr>
        <w:t xml:space="preserve"> dokumentin täydennys</w:t>
      </w:r>
      <w:r>
        <w:rPr>
          <w:szCs w:val="24"/>
        </w:rPr>
        <w:t xml:space="preserve"> 1.2.2012, </w:t>
      </w:r>
      <w:r w:rsidRPr="006927DF">
        <w:rPr>
          <w:szCs w:val="24"/>
        </w:rPr>
        <w:t>Terveys- ja hoitosuunnitelma</w:t>
      </w:r>
      <w:r w:rsidR="008619B8">
        <w:rPr>
          <w:szCs w:val="24"/>
        </w:rPr>
        <w:t xml:space="preserve"> [2]</w:t>
      </w:r>
      <w:r>
        <w:rPr>
          <w:szCs w:val="24"/>
        </w:rPr>
        <w:t>:</w:t>
      </w:r>
    </w:p>
    <w:p w14:paraId="6C5BB9E4" w14:textId="77777777" w:rsidR="006927DF" w:rsidRPr="006927DF" w:rsidRDefault="006927DF" w:rsidP="006927DF"/>
    <w:p w14:paraId="15F75146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>Rakenteisessa terveys- ja hoitosuunnitelmassa (Komulainen et al, 2011) laajennetaan ja tarkennetaan potilaskertomuksen ydintiedoissa määriteltyjä jatkohoitoon liittyviä tietoja. Terveys- ja hoitosuunnitelman käyttöönoton myötä potilaille, joille on laadittu terveys- ja hoitosuunnitelma, ei ole tarvetta lisäksi kirjata jatkohoitosuunnitelmaa ydintietomääritysten mukaisesti.</w:t>
      </w:r>
    </w:p>
    <w:p w14:paraId="4BF59E34" w14:textId="77777777" w:rsidR="006927DF" w:rsidRPr="006927DF" w:rsidRDefault="006927DF" w:rsidP="006927DF"/>
    <w:p w14:paraId="28C31E70" w14:textId="77777777" w:rsidR="00AF670D" w:rsidRDefault="00275646" w:rsidP="00AF670D">
      <w:r>
        <w:t xml:space="preserve">. </w:t>
      </w:r>
    </w:p>
    <w:p w14:paraId="60737797" w14:textId="77777777" w:rsidR="00B43FCD" w:rsidRDefault="00B43FCD" w:rsidP="00B43FCD">
      <w:pPr>
        <w:pStyle w:val="Otsikko2"/>
      </w:pPr>
      <w:bookmarkStart w:id="224" w:name="_Toc412718304"/>
      <w:r w:rsidRPr="00B51087">
        <w:rPr>
          <w:lang w:val="fi-FI"/>
        </w:rPr>
        <w:t>Rajaukset</w:t>
      </w:r>
      <w:r w:rsidR="004B2FA6">
        <w:rPr>
          <w:lang w:val="fi-FI"/>
        </w:rPr>
        <w:t xml:space="preserve"> ja oletukset</w:t>
      </w:r>
      <w:bookmarkEnd w:id="224"/>
    </w:p>
    <w:p w14:paraId="48BFD1F1" w14:textId="77777777" w:rsidR="0048051A" w:rsidRPr="00350A89" w:rsidRDefault="00C02F83" w:rsidP="00350A89">
      <w:pPr>
        <w:jc w:val="left"/>
        <w:rPr>
          <w:szCs w:val="24"/>
        </w:rPr>
      </w:pPr>
      <w:del w:id="225" w:author="Tekijä">
        <w:r w:rsidDel="00640964">
          <w:delText xml:space="preserve">Määrittelyssä on rajauduttu </w:delText>
        </w:r>
        <w:r w:rsidR="00630A94" w:rsidDel="00640964">
          <w:delText xml:space="preserve">kuvaamaan pelkästään ne tiedot, jotka THL on määritellyt </w:delText>
        </w:r>
        <w:r w:rsidR="006927DF" w:rsidDel="00640964">
          <w:delText>todistus- ja lomaketyyppisen määrittelyn y</w:delText>
        </w:r>
        <w:r w:rsidR="008619B8" w:rsidDel="00640964">
          <w:delText xml:space="preserve">hteydessä </w:delText>
        </w:r>
        <w:r w:rsidR="008619B8" w:rsidDel="00640964">
          <w:rPr>
            <w:szCs w:val="24"/>
          </w:rPr>
          <w:delText>[1].</w:delText>
        </w:r>
        <w:r w:rsidR="00350A89" w:rsidDel="00640964">
          <w:rPr>
            <w:szCs w:val="24"/>
          </w:rPr>
          <w:delText xml:space="preserve"> </w:delText>
        </w:r>
      </w:del>
      <w:r w:rsidR="00350A89">
        <w:rPr>
          <w:szCs w:val="24"/>
        </w:rPr>
        <w:t>D</w:t>
      </w:r>
      <w:r w:rsidR="00591D6B">
        <w:rPr>
          <w:szCs w:val="24"/>
        </w:rPr>
        <w:t>okumentista</w:t>
      </w:r>
      <w:r w:rsidR="00350A89">
        <w:rPr>
          <w:szCs w:val="24"/>
        </w:rPr>
        <w:t xml:space="preserve"> ”</w:t>
      </w:r>
      <w:ins w:id="226" w:author="Tekijä">
        <w:r w:rsidR="00640964" w:rsidRPr="00640964">
          <w:rPr>
            <w:szCs w:val="24"/>
          </w:rPr>
          <w:t xml:space="preserve"> </w:t>
        </w:r>
        <w:r w:rsidR="00640964">
          <w:rPr>
            <w:szCs w:val="24"/>
          </w:rPr>
          <w:t>THL/</w:t>
        </w:r>
        <w:r w:rsidR="00640964" w:rsidRPr="007074A1">
          <w:rPr>
            <w:szCs w:val="24"/>
          </w:rPr>
          <w:t>Tiedonhallintapalvelun periaatteet ja toiminnallinen määrittely</w:t>
        </w:r>
      </w:ins>
      <w:del w:id="227" w:author="Tekijä">
        <w:r w:rsidR="00350A89" w:rsidDel="00640964">
          <w:rPr>
            <w:szCs w:val="24"/>
          </w:rPr>
          <w:delText xml:space="preserve">THP:n </w:delText>
        </w:r>
        <w:r w:rsidR="00350A89" w:rsidRPr="006927DF" w:rsidDel="00640964">
          <w:rPr>
            <w:szCs w:val="24"/>
          </w:rPr>
          <w:delText>dokumentin täydennys</w:delText>
        </w:r>
        <w:r w:rsidR="00350A89" w:rsidDel="00640964">
          <w:rPr>
            <w:szCs w:val="24"/>
          </w:rPr>
          <w:delText xml:space="preserve">, 1.2.2012, </w:delText>
        </w:r>
        <w:r w:rsidR="00350A89" w:rsidRPr="006927DF" w:rsidDel="00640964">
          <w:rPr>
            <w:szCs w:val="24"/>
          </w:rPr>
          <w:delText>Terveys- ja hoitosuunnitelma</w:delText>
        </w:r>
      </w:del>
      <w:r w:rsidR="00350A89">
        <w:rPr>
          <w:szCs w:val="24"/>
        </w:rPr>
        <w:t>” [2]</w:t>
      </w:r>
      <w:r w:rsidR="00591D6B">
        <w:rPr>
          <w:szCs w:val="24"/>
        </w:rPr>
        <w:t xml:space="preserve"> löyt</w:t>
      </w:r>
      <w:ins w:id="228" w:author="Tekijä">
        <w:r w:rsidR="00CF2799">
          <w:rPr>
            <w:szCs w:val="24"/>
          </w:rPr>
          <w:t xml:space="preserve">yy </w:t>
        </w:r>
      </w:ins>
      <w:del w:id="229" w:author="Tekijä">
        <w:r w:rsidR="00591D6B" w:rsidDel="00CF2799">
          <w:rPr>
            <w:szCs w:val="24"/>
          </w:rPr>
          <w:delText>y</w:delText>
        </w:r>
        <w:r w:rsidR="00591D6B" w:rsidDel="00640964">
          <w:rPr>
            <w:szCs w:val="24"/>
          </w:rPr>
          <w:delText>vät myös tarkemmat semanttisen</w:delText>
        </w:r>
      </w:del>
      <w:ins w:id="230" w:author="Tekijä">
        <w:r w:rsidR="00640964">
          <w:rPr>
            <w:szCs w:val="24"/>
          </w:rPr>
          <w:t xml:space="preserve">toiminnallinen kuvaus hyödyntämiseen ja </w:t>
        </w:r>
      </w:ins>
      <w:del w:id="231" w:author="Tekijä">
        <w:r w:rsidR="00591D6B" w:rsidDel="00640964">
          <w:rPr>
            <w:szCs w:val="24"/>
          </w:rPr>
          <w:delText xml:space="preserve"> tason kirjausohjeet</w:delText>
        </w:r>
      </w:del>
      <w:ins w:id="232" w:author="Tekijä">
        <w:r w:rsidR="00640964">
          <w:rPr>
            <w:szCs w:val="24"/>
          </w:rPr>
          <w:t>kirjausohjeita</w:t>
        </w:r>
      </w:ins>
      <w:r w:rsidR="00591D6B">
        <w:rPr>
          <w:szCs w:val="24"/>
        </w:rPr>
        <w:t>.</w:t>
      </w:r>
    </w:p>
    <w:p w14:paraId="01E5EE96" w14:textId="77777777" w:rsidR="000F4A9C" w:rsidRPr="0080386F" w:rsidRDefault="000F4A9C" w:rsidP="001C6910">
      <w:pPr>
        <w:pStyle w:val="Otsikko2"/>
        <w:rPr>
          <w:lang w:val="fi-FI"/>
        </w:rPr>
      </w:pPr>
      <w:bookmarkStart w:id="233" w:name="_Toc412718305"/>
      <w:r w:rsidRPr="0080386F">
        <w:rPr>
          <w:lang w:val="fi-FI"/>
        </w:rPr>
        <w:t>Viitatut</w:t>
      </w:r>
      <w:r w:rsidRPr="00B51087">
        <w:rPr>
          <w:lang w:val="fi-FI"/>
        </w:rPr>
        <w:t xml:space="preserve"> määrittelyt</w:t>
      </w:r>
      <w:bookmarkEnd w:id="233"/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962"/>
        <w:gridCol w:w="7607"/>
      </w:tblGrid>
      <w:tr w:rsidR="008619B8" w:rsidRPr="00411D51" w14:paraId="534CE2E5" w14:textId="77777777" w:rsidTr="00045B65">
        <w:tc>
          <w:tcPr>
            <w:tcW w:w="496" w:type="dxa"/>
          </w:tcPr>
          <w:p w14:paraId="6CFE9069" w14:textId="77777777" w:rsidR="008619B8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[1]</w:t>
            </w:r>
          </w:p>
        </w:tc>
        <w:tc>
          <w:tcPr>
            <w:tcW w:w="1962" w:type="dxa"/>
          </w:tcPr>
          <w:p w14:paraId="7CF6F485" w14:textId="77777777" w:rsidR="008619B8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290F8422" w14:textId="77777777" w:rsidR="008619B8" w:rsidRPr="006927DF" w:rsidRDefault="008619B8" w:rsidP="008619B8">
            <w:pPr>
              <w:jc w:val="left"/>
              <w:rPr>
                <w:szCs w:val="24"/>
              </w:rPr>
            </w:pPr>
            <w:r w:rsidRPr="008619B8">
              <w:rPr>
                <w:szCs w:val="24"/>
              </w:rPr>
              <w:t>THL/Lomake - Terveys- ja hoitosuunnitelma</w:t>
            </w:r>
            <w:r>
              <w:rPr>
                <w:szCs w:val="24"/>
              </w:rPr>
              <w:t xml:space="preserve">, OID: </w:t>
            </w:r>
            <w:r w:rsidRPr="008619B8">
              <w:rPr>
                <w:szCs w:val="24"/>
              </w:rPr>
              <w:t>1.2.246.6.12.2002.323.20120101</w:t>
            </w:r>
          </w:p>
        </w:tc>
      </w:tr>
      <w:tr w:rsidR="00B43FCD" w:rsidRPr="00411D51" w14:paraId="65B4EF77" w14:textId="77777777" w:rsidTr="00045B65">
        <w:tc>
          <w:tcPr>
            <w:tcW w:w="496" w:type="dxa"/>
          </w:tcPr>
          <w:p w14:paraId="47A93D2A" w14:textId="77777777" w:rsidR="00B43FCD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[2</w:t>
            </w:r>
            <w:r w:rsidR="00B43FCD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29C4328" w14:textId="77777777" w:rsidR="00B43FCD" w:rsidRDefault="006927DF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7FC939A2" w14:textId="77777777" w:rsidR="00B43FCD" w:rsidRPr="006927DF" w:rsidRDefault="007074A1">
            <w:pPr>
              <w:rPr>
                <w:szCs w:val="24"/>
              </w:rPr>
            </w:pPr>
            <w:r>
              <w:rPr>
                <w:szCs w:val="24"/>
              </w:rPr>
              <w:t>THL/</w:t>
            </w:r>
            <w:r w:rsidRPr="007074A1">
              <w:rPr>
                <w:szCs w:val="24"/>
              </w:rPr>
              <w:t>Tiedonhallintapalvelun periaatteet ja toiminnallinen määrittely</w:t>
            </w:r>
            <w:r>
              <w:rPr>
                <w:szCs w:val="24"/>
              </w:rPr>
              <w:t xml:space="preserve"> </w:t>
            </w:r>
            <w:del w:id="234" w:author="Tekijä">
              <w:r w:rsidDel="008E042A">
                <w:rPr>
                  <w:szCs w:val="24"/>
                </w:rPr>
                <w:delText>4/2012</w:delText>
              </w:r>
            </w:del>
            <w:ins w:id="235" w:author="Tekijä">
              <w:r w:rsidR="008E042A">
                <w:rPr>
                  <w:szCs w:val="24"/>
                </w:rPr>
                <w:t>x/2015</w:t>
              </w:r>
            </w:ins>
            <w:r w:rsidR="006927DF">
              <w:rPr>
                <w:szCs w:val="24"/>
              </w:rPr>
              <w:t xml:space="preserve"> </w:t>
            </w:r>
          </w:p>
        </w:tc>
      </w:tr>
      <w:tr w:rsidR="009E19E7" w:rsidRPr="006F0AF0" w14:paraId="7CFEB256" w14:textId="77777777" w:rsidTr="00045B65">
        <w:tc>
          <w:tcPr>
            <w:tcW w:w="496" w:type="dxa"/>
          </w:tcPr>
          <w:p w14:paraId="69538C8F" w14:textId="77777777" w:rsidR="009E19E7" w:rsidRPr="00411D51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[3</w:t>
            </w:r>
            <w:r w:rsidR="009E19E7" w:rsidRPr="00411D51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5442C1B" w14:textId="77777777" w:rsidR="009E19E7" w:rsidRPr="00411D51" w:rsidRDefault="000608D9" w:rsidP="009017A3">
            <w:pPr>
              <w:rPr>
                <w:szCs w:val="24"/>
              </w:rPr>
            </w:pPr>
            <w:r>
              <w:rPr>
                <w:szCs w:val="24"/>
              </w:rPr>
              <w:t>KELA</w:t>
            </w:r>
          </w:p>
        </w:tc>
        <w:tc>
          <w:tcPr>
            <w:tcW w:w="7607" w:type="dxa"/>
          </w:tcPr>
          <w:p w14:paraId="635CDFB3" w14:textId="75684D4F" w:rsidR="008364EF" w:rsidRPr="00CF4E8E" w:rsidRDefault="000608D9" w:rsidP="00FD64F7">
            <w:pPr>
              <w:rPr>
                <w:szCs w:val="24"/>
                <w:rPrChange w:id="236" w:author="Tekijä">
                  <w:rPr>
                    <w:szCs w:val="24"/>
                    <w:lang w:val="en-US"/>
                  </w:rPr>
                </w:rPrChange>
              </w:rPr>
            </w:pPr>
            <w:del w:id="237" w:author="Tekijä">
              <w:r w:rsidRPr="00CF4E8E" w:rsidDel="00CF2799">
                <w:rPr>
                  <w:szCs w:val="24"/>
                  <w:rPrChange w:id="238" w:author="Tekijä">
                    <w:rPr>
                      <w:szCs w:val="24"/>
                      <w:lang w:val="en-US"/>
                    </w:rPr>
                  </w:rPrChange>
                </w:rPr>
                <w:delText xml:space="preserve">eArkisto </w:delText>
              </w:r>
            </w:del>
            <w:ins w:id="239" w:author="Tekijä">
              <w:r w:rsidR="00CF2799" w:rsidRPr="00CF4E8E">
                <w:rPr>
                  <w:szCs w:val="24"/>
                  <w:rPrChange w:id="240" w:author="Tekijä">
                    <w:rPr>
                      <w:szCs w:val="24"/>
                      <w:lang w:val="en-US"/>
                    </w:rPr>
                  </w:rPrChange>
                </w:rPr>
                <w:t xml:space="preserve">Potilastiedon arkisto </w:t>
              </w:r>
            </w:ins>
            <w:r w:rsidRPr="00CF4E8E">
              <w:rPr>
                <w:szCs w:val="24"/>
                <w:rPrChange w:id="241" w:author="Tekijä">
                  <w:rPr>
                    <w:szCs w:val="24"/>
                    <w:lang w:val="en-US"/>
                  </w:rPr>
                </w:rPrChange>
              </w:rPr>
              <w:t>– Potilastietojärjestelmien käyttötapaukset, versio 2.</w:t>
            </w:r>
            <w:del w:id="242" w:author="Tekijä">
              <w:r w:rsidR="007074A1" w:rsidRPr="00CF4E8E" w:rsidDel="00CF2799">
                <w:rPr>
                  <w:szCs w:val="24"/>
                  <w:rPrChange w:id="243" w:author="Tekijä">
                    <w:rPr>
                      <w:szCs w:val="24"/>
                      <w:lang w:val="en-US"/>
                    </w:rPr>
                  </w:rPrChange>
                </w:rPr>
                <w:delText>4</w:delText>
              </w:r>
            </w:del>
            <w:ins w:id="244" w:author="Tekijä">
              <w:del w:id="245" w:author="Tekijä">
                <w:r w:rsidR="00CF2799" w:rsidDel="00FD64F7">
                  <w:rPr>
                    <w:szCs w:val="24"/>
                  </w:rPr>
                  <w:delText>8.1</w:delText>
                </w:r>
              </w:del>
              <w:r w:rsidR="00FD64F7">
                <w:rPr>
                  <w:szCs w:val="24"/>
                </w:rPr>
                <w:t>9</w:t>
              </w:r>
            </w:ins>
            <w:r w:rsidRPr="00CF4E8E">
              <w:rPr>
                <w:szCs w:val="24"/>
                <w:rPrChange w:id="246" w:author="Tekijä">
                  <w:rPr>
                    <w:szCs w:val="24"/>
                    <w:lang w:val="en-US"/>
                  </w:rPr>
                </w:rPrChange>
              </w:rPr>
              <w:t xml:space="preserve">, </w:t>
            </w:r>
            <w:del w:id="247" w:author="Tekijä">
              <w:r w:rsidR="007074A1" w:rsidRPr="00CF4E8E" w:rsidDel="00CF2799">
                <w:rPr>
                  <w:szCs w:val="24"/>
                  <w:rPrChange w:id="248" w:author="Tekijä">
                    <w:rPr>
                      <w:szCs w:val="24"/>
                      <w:lang w:val="en-US"/>
                    </w:rPr>
                  </w:rPrChange>
                </w:rPr>
                <w:delText>30</w:delText>
              </w:r>
              <w:r w:rsidRPr="00CF4E8E" w:rsidDel="00CF2799">
                <w:rPr>
                  <w:szCs w:val="24"/>
                  <w:rPrChange w:id="249" w:author="Tekijä">
                    <w:rPr>
                      <w:szCs w:val="24"/>
                      <w:lang w:val="en-US"/>
                    </w:rPr>
                  </w:rPrChange>
                </w:rPr>
                <w:delText>.</w:delText>
              </w:r>
              <w:r w:rsidR="007074A1" w:rsidRPr="00CF4E8E" w:rsidDel="00CF2799">
                <w:rPr>
                  <w:szCs w:val="24"/>
                  <w:rPrChange w:id="250" w:author="Tekijä">
                    <w:rPr>
                      <w:szCs w:val="24"/>
                      <w:lang w:val="en-US"/>
                    </w:rPr>
                  </w:rPrChange>
                </w:rPr>
                <w:delText>5</w:delText>
              </w:r>
            </w:del>
            <w:ins w:id="251" w:author="Tekijä">
              <w:del w:id="252" w:author="Tekijä">
                <w:r w:rsidR="00CF2799" w:rsidDel="00FD64F7">
                  <w:rPr>
                    <w:szCs w:val="24"/>
                  </w:rPr>
                  <w:delText>14.10</w:delText>
                </w:r>
              </w:del>
            </w:ins>
            <w:del w:id="253" w:author="Tekijä">
              <w:r w:rsidRPr="00CF4E8E" w:rsidDel="00FD64F7">
                <w:rPr>
                  <w:szCs w:val="24"/>
                  <w:rPrChange w:id="254" w:author="Tekijä">
                    <w:rPr>
                      <w:szCs w:val="24"/>
                      <w:lang w:val="en-US"/>
                    </w:rPr>
                  </w:rPrChange>
                </w:rPr>
                <w:delText>.201</w:delText>
              </w:r>
              <w:r w:rsidR="007074A1" w:rsidRPr="00CF4E8E" w:rsidDel="00FD64F7">
                <w:rPr>
                  <w:szCs w:val="24"/>
                  <w:rPrChange w:id="255" w:author="Tekijä">
                    <w:rPr>
                      <w:szCs w:val="24"/>
                      <w:lang w:val="en-US"/>
                    </w:rPr>
                  </w:rPrChange>
                </w:rPr>
                <w:delText>3</w:delText>
              </w:r>
            </w:del>
            <w:ins w:id="256" w:author="Tekijä">
              <w:del w:id="257" w:author="Tekijä">
                <w:r w:rsidR="00CF2799" w:rsidDel="00FD64F7">
                  <w:rPr>
                    <w:szCs w:val="24"/>
                  </w:rPr>
                  <w:delText>4</w:delText>
                </w:r>
              </w:del>
              <w:r w:rsidR="00FD64F7">
                <w:rPr>
                  <w:szCs w:val="24"/>
                </w:rPr>
                <w:t>6.3.2015</w:t>
              </w:r>
            </w:ins>
          </w:p>
        </w:tc>
      </w:tr>
      <w:tr w:rsidR="008364EF" w:rsidRPr="008619B8" w14:paraId="28C66202" w14:textId="77777777" w:rsidTr="00045B65">
        <w:tc>
          <w:tcPr>
            <w:tcW w:w="496" w:type="dxa"/>
          </w:tcPr>
          <w:p w14:paraId="520C850D" w14:textId="77777777" w:rsidR="008364EF" w:rsidRPr="00411D51" w:rsidRDefault="00C92623" w:rsidP="009017A3">
            <w:pPr>
              <w:rPr>
                <w:szCs w:val="24"/>
              </w:rPr>
            </w:pPr>
            <w:r>
              <w:rPr>
                <w:szCs w:val="24"/>
              </w:rPr>
              <w:t>[</w:t>
            </w:r>
            <w:r w:rsidR="00350A89">
              <w:rPr>
                <w:szCs w:val="24"/>
              </w:rPr>
              <w:t>4</w:t>
            </w:r>
            <w:r w:rsidR="008364EF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5592EA5" w14:textId="77777777" w:rsidR="008364EF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KELA, HL7 Finland ry</w:t>
            </w:r>
          </w:p>
        </w:tc>
        <w:tc>
          <w:tcPr>
            <w:tcW w:w="7607" w:type="dxa"/>
          </w:tcPr>
          <w:p w14:paraId="095F5180" w14:textId="531AA453" w:rsidR="008364EF" w:rsidRPr="005F4947" w:rsidRDefault="008619B8" w:rsidP="006A6799">
            <w:pPr>
              <w:rPr>
                <w:szCs w:val="24"/>
              </w:rPr>
            </w:pPr>
            <w:r>
              <w:rPr>
                <w:szCs w:val="24"/>
              </w:rPr>
              <w:t>Kan</w:t>
            </w:r>
            <w:ins w:id="258" w:author="Tekijä">
              <w:r w:rsidR="00CF2799">
                <w:rPr>
                  <w:szCs w:val="24"/>
                </w:rPr>
                <w:t>t</w:t>
              </w:r>
            </w:ins>
            <w:del w:id="259" w:author="Tekijä">
              <w:r w:rsidDel="00CF2799">
                <w:rPr>
                  <w:szCs w:val="24"/>
                </w:rPr>
                <w:delText>T</w:delText>
              </w:r>
            </w:del>
            <w:r>
              <w:rPr>
                <w:szCs w:val="24"/>
              </w:rPr>
              <w:t xml:space="preserve">a – </w:t>
            </w:r>
            <w:del w:id="260" w:author="Tekijä">
              <w:r w:rsidDel="008E042A">
                <w:rPr>
                  <w:szCs w:val="24"/>
                </w:rPr>
                <w:delText xml:space="preserve">eArkiston </w:delText>
              </w:r>
            </w:del>
            <w:ins w:id="261" w:author="Tekijä">
              <w:r w:rsidR="008E042A">
                <w:rPr>
                  <w:szCs w:val="24"/>
                </w:rPr>
                <w:t xml:space="preserve">Potilastiedon arkiston </w:t>
              </w:r>
            </w:ins>
            <w:r w:rsidRPr="002D5699">
              <w:rPr>
                <w:szCs w:val="24"/>
              </w:rPr>
              <w:t>Kertomus ja lomakkeet</w:t>
            </w:r>
            <w:r>
              <w:rPr>
                <w:szCs w:val="24"/>
              </w:rPr>
              <w:t xml:space="preserve">, </w:t>
            </w:r>
            <w:r w:rsidRPr="008619B8">
              <w:rPr>
                <w:szCs w:val="24"/>
              </w:rPr>
              <w:t>OID:</w:t>
            </w:r>
            <w:r w:rsidR="00080963">
              <w:rPr>
                <w:szCs w:val="24"/>
              </w:rPr>
              <w:t xml:space="preserve"> </w:t>
            </w:r>
            <w:r w:rsidR="00080963" w:rsidRPr="004A6F7E">
              <w:rPr>
                <w:szCs w:val="24"/>
              </w:rPr>
              <w:t>1.2.246.777.11.201</w:t>
            </w:r>
            <w:del w:id="262" w:author="Tekijä">
              <w:r w:rsidR="00080963" w:rsidRPr="004A6F7E" w:rsidDel="008E042A">
                <w:rPr>
                  <w:szCs w:val="24"/>
                </w:rPr>
                <w:delText>2.9</w:delText>
              </w:r>
            </w:del>
            <w:ins w:id="263" w:author="Tekijä">
              <w:r w:rsidR="008E042A">
                <w:rPr>
                  <w:szCs w:val="24"/>
                </w:rPr>
                <w:t>5.X</w:t>
              </w:r>
            </w:ins>
            <w:r w:rsidRPr="00080963">
              <w:rPr>
                <w:szCs w:val="24"/>
              </w:rPr>
              <w:t xml:space="preserve">, </w:t>
            </w:r>
            <w:r w:rsidRPr="008619B8">
              <w:rPr>
                <w:szCs w:val="24"/>
              </w:rPr>
              <w:t xml:space="preserve">Versio </w:t>
            </w:r>
            <w:del w:id="264" w:author="Tekijä">
              <w:r w:rsidRPr="008619B8" w:rsidDel="008E042A">
                <w:rPr>
                  <w:szCs w:val="24"/>
                </w:rPr>
                <w:delText>4</w:delText>
              </w:r>
            </w:del>
            <w:ins w:id="265" w:author="Tekijä">
              <w:r w:rsidR="008E042A">
                <w:rPr>
                  <w:szCs w:val="24"/>
                </w:rPr>
                <w:t>5</w:t>
              </w:r>
            </w:ins>
            <w:r w:rsidRPr="008619B8">
              <w:rPr>
                <w:szCs w:val="24"/>
              </w:rPr>
              <w:t>.</w:t>
            </w:r>
            <w:del w:id="266" w:author="Tekijä">
              <w:r w:rsidR="00080963" w:rsidDel="008E042A">
                <w:rPr>
                  <w:szCs w:val="24"/>
                </w:rPr>
                <w:delText>6</w:delText>
              </w:r>
              <w:r w:rsidRPr="008619B8" w:rsidDel="008E042A">
                <w:rPr>
                  <w:szCs w:val="24"/>
                </w:rPr>
                <w:delText>1</w:delText>
              </w:r>
            </w:del>
            <w:ins w:id="267" w:author="Tekijä">
              <w:r w:rsidR="008E042A">
                <w:rPr>
                  <w:szCs w:val="24"/>
                </w:rPr>
                <w:t>10</w:t>
              </w:r>
            </w:ins>
            <w:r>
              <w:rPr>
                <w:szCs w:val="24"/>
              </w:rPr>
              <w:t xml:space="preserve">, </w:t>
            </w:r>
            <w:del w:id="268" w:author="Tekijä">
              <w:r w:rsidR="00080963" w:rsidDel="008E042A">
                <w:rPr>
                  <w:szCs w:val="24"/>
                </w:rPr>
                <w:delText>10</w:delText>
              </w:r>
              <w:r w:rsidR="005F4947" w:rsidRPr="005F4947" w:rsidDel="008E042A">
                <w:rPr>
                  <w:szCs w:val="24"/>
                </w:rPr>
                <w:delText>.1.201</w:delText>
              </w:r>
              <w:r w:rsidR="00080963" w:rsidDel="008E042A">
                <w:rPr>
                  <w:szCs w:val="24"/>
                </w:rPr>
                <w:delText>3</w:delText>
              </w:r>
            </w:del>
            <w:ins w:id="269" w:author="Tekijä">
              <w:r w:rsidR="008E042A">
                <w:rPr>
                  <w:szCs w:val="24"/>
                </w:rPr>
                <w:t>X.</w:t>
              </w:r>
              <w:del w:id="270" w:author="Tekijä">
                <w:r w:rsidR="008E042A" w:rsidDel="006A6799">
                  <w:rPr>
                    <w:szCs w:val="24"/>
                  </w:rPr>
                  <w:delText>2</w:delText>
                </w:r>
              </w:del>
              <w:r w:rsidR="006A6799">
                <w:rPr>
                  <w:szCs w:val="24"/>
                </w:rPr>
                <w:t>4</w:t>
              </w:r>
              <w:r w:rsidR="008E042A">
                <w:rPr>
                  <w:szCs w:val="24"/>
                </w:rPr>
                <w:t>.2015</w:t>
              </w:r>
            </w:ins>
          </w:p>
        </w:tc>
      </w:tr>
      <w:tr w:rsidR="008364EF" w:rsidRPr="00E90D52" w14:paraId="13D70EAD" w14:textId="77777777" w:rsidTr="00045B65">
        <w:tc>
          <w:tcPr>
            <w:tcW w:w="496" w:type="dxa"/>
          </w:tcPr>
          <w:p w14:paraId="5DAABDA4" w14:textId="77777777" w:rsidR="008364EF" w:rsidRPr="00411D51" w:rsidRDefault="00C92623" w:rsidP="009017A3">
            <w:pPr>
              <w:rPr>
                <w:szCs w:val="24"/>
              </w:rPr>
            </w:pPr>
            <w:r>
              <w:rPr>
                <w:szCs w:val="24"/>
              </w:rPr>
              <w:t>[</w:t>
            </w:r>
            <w:r w:rsidR="00350A89">
              <w:rPr>
                <w:szCs w:val="24"/>
              </w:rPr>
              <w:t>5</w:t>
            </w:r>
            <w:r w:rsidR="008364EF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7A3A3163" w14:textId="77777777" w:rsidR="008364EF" w:rsidRDefault="00E90D52" w:rsidP="009017A3">
            <w:pPr>
              <w:rPr>
                <w:szCs w:val="24"/>
              </w:rPr>
            </w:pPr>
            <w:r>
              <w:rPr>
                <w:szCs w:val="24"/>
              </w:rPr>
              <w:t>KELA, HL7 Finland ry</w:t>
            </w:r>
          </w:p>
        </w:tc>
        <w:tc>
          <w:tcPr>
            <w:tcW w:w="7607" w:type="dxa"/>
          </w:tcPr>
          <w:p w14:paraId="2585A9FD" w14:textId="0408CC49" w:rsidR="008364EF" w:rsidRPr="00E90D52" w:rsidRDefault="00E90D52" w:rsidP="006A6799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Kan</w:t>
            </w:r>
            <w:del w:id="271" w:author="Tekijä">
              <w:r w:rsidDel="00CF2799">
                <w:rPr>
                  <w:color w:val="000000"/>
                  <w:szCs w:val="24"/>
                </w:rPr>
                <w:delText>T</w:delText>
              </w:r>
            </w:del>
            <w:ins w:id="272" w:author="Tekijä">
              <w:r w:rsidR="00CF2799">
                <w:rPr>
                  <w:color w:val="000000"/>
                  <w:szCs w:val="24"/>
                </w:rPr>
                <w:t>t</w:t>
              </w:r>
            </w:ins>
            <w:r>
              <w:rPr>
                <w:color w:val="000000"/>
                <w:szCs w:val="24"/>
              </w:rPr>
              <w:t xml:space="preserve">a -  </w:t>
            </w:r>
            <w:del w:id="273" w:author="Tekijä">
              <w:r w:rsidDel="00CF2799">
                <w:rPr>
                  <w:color w:val="000000"/>
                  <w:szCs w:val="24"/>
                </w:rPr>
                <w:delText xml:space="preserve">eArkiston </w:delText>
              </w:r>
            </w:del>
            <w:ins w:id="274" w:author="Tekijä">
              <w:r w:rsidR="00CF2799">
                <w:rPr>
                  <w:color w:val="000000"/>
                  <w:szCs w:val="24"/>
                </w:rPr>
                <w:t xml:space="preserve">Potilastiedon arkiston </w:t>
              </w:r>
            </w:ins>
            <w:r>
              <w:rPr>
                <w:color w:val="000000"/>
                <w:szCs w:val="24"/>
              </w:rPr>
              <w:t>CDA Header, OID</w:t>
            </w:r>
            <w:r w:rsidRPr="005D2489">
              <w:rPr>
                <w:color w:val="000000"/>
                <w:szCs w:val="24"/>
              </w:rPr>
              <w:t>:</w:t>
            </w:r>
            <w:r w:rsidRPr="00E64952">
              <w:rPr>
                <w:szCs w:val="24"/>
              </w:rPr>
              <w:t xml:space="preserve"> </w:t>
            </w:r>
            <w:r w:rsidR="005D2489" w:rsidRPr="004A6F7E">
              <w:rPr>
                <w:szCs w:val="24"/>
              </w:rPr>
              <w:t>1.2.246.777.11.201</w:t>
            </w:r>
            <w:ins w:id="275" w:author="Tekijä">
              <w:del w:id="276" w:author="Tekijä">
                <w:r w:rsidR="00CF2799" w:rsidDel="006A6799">
                  <w:rPr>
                    <w:szCs w:val="24"/>
                  </w:rPr>
                  <w:delText>4</w:delText>
                </w:r>
              </w:del>
              <w:r w:rsidR="006A6799">
                <w:rPr>
                  <w:szCs w:val="24"/>
                </w:rPr>
                <w:t>5</w:t>
              </w:r>
            </w:ins>
            <w:del w:id="277" w:author="Tekijä">
              <w:r w:rsidR="005D2489" w:rsidRPr="004A6F7E" w:rsidDel="00CF2799">
                <w:rPr>
                  <w:szCs w:val="24"/>
                </w:rPr>
                <w:delText>3</w:delText>
              </w:r>
            </w:del>
            <w:r w:rsidR="005D2489" w:rsidRPr="004A6F7E">
              <w:rPr>
                <w:szCs w:val="24"/>
              </w:rPr>
              <w:t>.</w:t>
            </w:r>
            <w:del w:id="278" w:author="Tekijä">
              <w:r w:rsidR="005D2489" w:rsidRPr="004A6F7E" w:rsidDel="00CF2799">
                <w:rPr>
                  <w:szCs w:val="24"/>
                </w:rPr>
                <w:delText>9</w:delText>
              </w:r>
            </w:del>
            <w:ins w:id="279" w:author="Tekijä">
              <w:del w:id="280" w:author="Tekijä">
                <w:r w:rsidR="00CF2799" w:rsidDel="006A6799">
                  <w:rPr>
                    <w:szCs w:val="24"/>
                  </w:rPr>
                  <w:delText>27</w:delText>
                </w:r>
              </w:del>
              <w:r w:rsidR="006A6799">
                <w:rPr>
                  <w:szCs w:val="24"/>
                </w:rPr>
                <w:t>4</w:t>
              </w:r>
            </w:ins>
            <w:r w:rsidRPr="005D2489">
              <w:rPr>
                <w:color w:val="000000"/>
                <w:szCs w:val="24"/>
              </w:rPr>
              <w:t>, V</w:t>
            </w:r>
            <w:r>
              <w:rPr>
                <w:color w:val="000000"/>
                <w:szCs w:val="24"/>
              </w:rPr>
              <w:t>ersio 4.</w:t>
            </w:r>
            <w:del w:id="281" w:author="Tekijä">
              <w:r w:rsidDel="008E042A">
                <w:rPr>
                  <w:color w:val="000000"/>
                  <w:szCs w:val="24"/>
                </w:rPr>
                <w:delText>5</w:delText>
              </w:r>
              <w:r w:rsidR="005D2489" w:rsidDel="008E042A">
                <w:rPr>
                  <w:color w:val="000000"/>
                  <w:szCs w:val="24"/>
                </w:rPr>
                <w:delText>7</w:delText>
              </w:r>
            </w:del>
            <w:ins w:id="282" w:author="Tekijä">
              <w:r w:rsidR="008E042A">
                <w:rPr>
                  <w:color w:val="000000"/>
                  <w:szCs w:val="24"/>
                </w:rPr>
                <w:t>6</w:t>
              </w:r>
              <w:del w:id="283" w:author="Tekijä">
                <w:r w:rsidR="008E042A" w:rsidDel="009D6AC6">
                  <w:rPr>
                    <w:color w:val="000000"/>
                    <w:szCs w:val="24"/>
                  </w:rPr>
                  <w:delText>1</w:delText>
                </w:r>
              </w:del>
              <w:r w:rsidR="009D6AC6">
                <w:rPr>
                  <w:color w:val="000000"/>
                  <w:szCs w:val="24"/>
                </w:rPr>
                <w:t>2</w:t>
              </w:r>
            </w:ins>
            <w:r>
              <w:rPr>
                <w:color w:val="000000"/>
                <w:szCs w:val="24"/>
              </w:rPr>
              <w:t xml:space="preserve">, </w:t>
            </w:r>
            <w:del w:id="284" w:author="Tekijä">
              <w:r w:rsidRPr="00E90D52" w:rsidDel="008E042A">
                <w:rPr>
                  <w:color w:val="000000"/>
                  <w:szCs w:val="24"/>
                </w:rPr>
                <w:delText>2</w:delText>
              </w:r>
              <w:r w:rsidR="00E64952" w:rsidDel="008E042A">
                <w:rPr>
                  <w:color w:val="000000"/>
                  <w:szCs w:val="24"/>
                </w:rPr>
                <w:delText>1</w:delText>
              </w:r>
              <w:r w:rsidRPr="00E90D52" w:rsidDel="008E042A">
                <w:rPr>
                  <w:color w:val="000000"/>
                  <w:szCs w:val="24"/>
                </w:rPr>
                <w:delText>.</w:delText>
              </w:r>
              <w:r w:rsidR="00E64952" w:rsidDel="008E042A">
                <w:rPr>
                  <w:color w:val="000000"/>
                  <w:szCs w:val="24"/>
                </w:rPr>
                <w:delText>6</w:delText>
              </w:r>
            </w:del>
            <w:ins w:id="285" w:author="Tekijä">
              <w:del w:id="286" w:author="Tekijä">
                <w:r w:rsidR="008E042A" w:rsidDel="009D6AC6">
                  <w:rPr>
                    <w:color w:val="000000"/>
                    <w:szCs w:val="24"/>
                  </w:rPr>
                  <w:delText>26</w:delText>
                </w:r>
              </w:del>
              <w:r w:rsidR="009D6AC6">
                <w:rPr>
                  <w:color w:val="000000"/>
                  <w:szCs w:val="24"/>
                </w:rPr>
                <w:t>3</w:t>
              </w:r>
              <w:r w:rsidR="008E042A">
                <w:rPr>
                  <w:color w:val="000000"/>
                  <w:szCs w:val="24"/>
                </w:rPr>
                <w:t>.</w:t>
              </w:r>
              <w:del w:id="287" w:author="Tekijä">
                <w:r w:rsidR="008E042A" w:rsidDel="009D6AC6">
                  <w:rPr>
                    <w:color w:val="000000"/>
                    <w:szCs w:val="24"/>
                  </w:rPr>
                  <w:delText>11</w:delText>
                </w:r>
              </w:del>
              <w:r w:rsidR="009D6AC6">
                <w:rPr>
                  <w:color w:val="000000"/>
                  <w:szCs w:val="24"/>
                </w:rPr>
                <w:t>3</w:t>
              </w:r>
              <w:r w:rsidR="008E042A">
                <w:rPr>
                  <w:color w:val="000000"/>
                  <w:szCs w:val="24"/>
                </w:rPr>
                <w:t>.</w:t>
              </w:r>
            </w:ins>
            <w:del w:id="288" w:author="Tekijä">
              <w:r w:rsidRPr="00E90D52" w:rsidDel="008E042A">
                <w:rPr>
                  <w:color w:val="000000"/>
                  <w:szCs w:val="24"/>
                </w:rPr>
                <w:delText>.</w:delText>
              </w:r>
            </w:del>
            <w:r w:rsidRPr="00E90D52">
              <w:rPr>
                <w:color w:val="000000"/>
                <w:szCs w:val="24"/>
              </w:rPr>
              <w:t>201</w:t>
            </w:r>
            <w:del w:id="289" w:author="Tekijä">
              <w:r w:rsidR="00E64952" w:rsidDel="008E042A">
                <w:rPr>
                  <w:color w:val="000000"/>
                  <w:szCs w:val="24"/>
                </w:rPr>
                <w:delText>3</w:delText>
              </w:r>
            </w:del>
            <w:ins w:id="290" w:author="Tekijä">
              <w:del w:id="291" w:author="Tekijä">
                <w:r w:rsidR="008E042A" w:rsidDel="009D6AC6">
                  <w:rPr>
                    <w:color w:val="000000"/>
                    <w:szCs w:val="24"/>
                  </w:rPr>
                  <w:delText>4</w:delText>
                </w:r>
              </w:del>
              <w:r w:rsidR="009D6AC6">
                <w:rPr>
                  <w:color w:val="000000"/>
                  <w:szCs w:val="24"/>
                </w:rPr>
                <w:t>5</w:t>
              </w:r>
            </w:ins>
          </w:p>
        </w:tc>
      </w:tr>
      <w:tr w:rsidR="004D6D4C" w14:paraId="59BD0F0A" w14:textId="77777777" w:rsidTr="00045B65">
        <w:tc>
          <w:tcPr>
            <w:tcW w:w="496" w:type="dxa"/>
          </w:tcPr>
          <w:p w14:paraId="3C5ACC6E" w14:textId="77777777" w:rsidR="004D6D4C" w:rsidRDefault="008E042A" w:rsidP="004D6D4C">
            <w:pPr>
              <w:ind w:right="-179"/>
              <w:rPr>
                <w:szCs w:val="24"/>
              </w:rPr>
            </w:pPr>
            <w:ins w:id="292" w:author="Tekijä">
              <w:r>
                <w:rPr>
                  <w:szCs w:val="24"/>
                </w:rPr>
                <w:t>[6]</w:t>
              </w:r>
            </w:ins>
          </w:p>
        </w:tc>
        <w:tc>
          <w:tcPr>
            <w:tcW w:w="1962" w:type="dxa"/>
          </w:tcPr>
          <w:p w14:paraId="026159AD" w14:textId="77777777" w:rsidR="004D6D4C" w:rsidRDefault="008E042A" w:rsidP="009017A3">
            <w:pPr>
              <w:rPr>
                <w:szCs w:val="24"/>
              </w:rPr>
            </w:pPr>
            <w:ins w:id="293" w:author="Tekijä">
              <w:r>
                <w:rPr>
                  <w:szCs w:val="24"/>
                </w:rPr>
                <w:t>THL</w:t>
              </w:r>
            </w:ins>
          </w:p>
        </w:tc>
        <w:tc>
          <w:tcPr>
            <w:tcW w:w="7607" w:type="dxa"/>
          </w:tcPr>
          <w:p w14:paraId="6BBA00C9" w14:textId="77777777" w:rsidR="004D6D4C" w:rsidRDefault="008E042A" w:rsidP="002D5699">
            <w:pPr>
              <w:rPr>
                <w:color w:val="000000"/>
                <w:szCs w:val="24"/>
              </w:rPr>
            </w:pPr>
            <w:ins w:id="294" w:author="Tekijä">
              <w:r w:rsidRPr="008E042A">
                <w:rPr>
                  <w:color w:val="000000"/>
                  <w:szCs w:val="24"/>
                </w:rPr>
                <w:t>THL/Tietosisältö - Terveys- ja hoitosuunnitelma</w:t>
              </w:r>
              <w:r>
                <w:rPr>
                  <w:color w:val="000000"/>
                  <w:szCs w:val="24"/>
                </w:rPr>
                <w:t xml:space="preserve"> 2015</w:t>
              </w:r>
            </w:ins>
          </w:p>
        </w:tc>
      </w:tr>
      <w:bookmarkEnd w:id="204"/>
      <w:bookmarkEnd w:id="205"/>
    </w:tbl>
    <w:p w14:paraId="44F6D251" w14:textId="77777777" w:rsidR="00E424D0" w:rsidRDefault="00E424D0" w:rsidP="004B2FA6"/>
    <w:p w14:paraId="4BEF458B" w14:textId="77777777" w:rsidR="008364EF" w:rsidRPr="00411D51" w:rsidRDefault="008364EF" w:rsidP="004B2FA6"/>
    <w:p w14:paraId="354BB05A" w14:textId="77777777" w:rsidR="0080154F" w:rsidRPr="00411D51" w:rsidRDefault="00E424D0" w:rsidP="004B2FA6">
      <w:r w:rsidRPr="00411D51">
        <w:br w:type="page"/>
      </w:r>
    </w:p>
    <w:p w14:paraId="33B931C8" w14:textId="77777777" w:rsidR="00411D51" w:rsidRPr="00411D51" w:rsidRDefault="0062105C" w:rsidP="00411D51">
      <w:pPr>
        <w:pStyle w:val="Otsikko1"/>
      </w:pPr>
      <w:bookmarkStart w:id="295" w:name="_Toc412718306"/>
      <w:r>
        <w:t>Terveys- ja hoitosuunnitelman yleiset rakenteet</w:t>
      </w:r>
      <w:bookmarkEnd w:id="295"/>
    </w:p>
    <w:p w14:paraId="62B78B43" w14:textId="77777777" w:rsidR="00411D51" w:rsidRDefault="00411D51" w:rsidP="004B2FA6"/>
    <w:p w14:paraId="36667FBA" w14:textId="77777777" w:rsidR="005F4947" w:rsidRDefault="00CA5FC4" w:rsidP="005F4947">
      <w:pPr>
        <w:pStyle w:val="Otsikko2"/>
      </w:pPr>
      <w:bookmarkStart w:id="296" w:name="_Toc412718307"/>
      <w:r w:rsidRPr="00F955CF">
        <w:rPr>
          <w:lang w:val="fi-FI"/>
          <w:rPrChange w:id="297" w:author="Tekijä">
            <w:rPr/>
          </w:rPrChange>
        </w:rPr>
        <w:t>Perus</w:t>
      </w:r>
      <w:r w:rsidR="005F4947" w:rsidRPr="00F955CF">
        <w:rPr>
          <w:lang w:val="fi-FI"/>
          <w:rPrChange w:id="298" w:author="Tekijä">
            <w:rPr/>
          </w:rPrChange>
        </w:rPr>
        <w:t>rake</w:t>
      </w:r>
      <w:r w:rsidR="005F4947">
        <w:t>nne</w:t>
      </w:r>
      <w:bookmarkEnd w:id="296"/>
    </w:p>
    <w:p w14:paraId="153EDC1D" w14:textId="77777777" w:rsidR="005F4947" w:rsidRPr="00411D51" w:rsidRDefault="005F4947" w:rsidP="004B2FA6"/>
    <w:p w14:paraId="278EFA56" w14:textId="77777777" w:rsidR="00E424D0" w:rsidRDefault="008619B8" w:rsidP="004B2FA6">
      <w:r>
        <w:t xml:space="preserve">Terveys- ja hoitosuunnitelma on </w:t>
      </w:r>
      <w:del w:id="299" w:author="Tekijä">
        <w:r w:rsidDel="00640964">
          <w:delText>eArkiston t</w:delText>
        </w:r>
      </w:del>
      <w:ins w:id="300" w:author="Tekijä">
        <w:r w:rsidR="00640964">
          <w:t>T</w:t>
        </w:r>
      </w:ins>
      <w:r>
        <w:t xml:space="preserve">iedonhallintapalvelussa ylläpidettävä potilaskohtainen dokumentti </w:t>
      </w:r>
      <w:r>
        <w:rPr>
          <w:szCs w:val="24"/>
        </w:rPr>
        <w:t>[3.]</w:t>
      </w:r>
    </w:p>
    <w:p w14:paraId="332678C1" w14:textId="77777777" w:rsidR="008250BD" w:rsidRDefault="008250BD" w:rsidP="004B2FA6"/>
    <w:p w14:paraId="65F350D6" w14:textId="77777777" w:rsidR="007B53D4" w:rsidRDefault="005F4947" w:rsidP="004B2FA6">
      <w:r>
        <w:t xml:space="preserve">Tässä implementointioppaassa määritelty CDA R2 potilaskertomusrakenne </w:t>
      </w:r>
      <w:r w:rsidR="008619B8">
        <w:t xml:space="preserve">perustuu </w:t>
      </w:r>
      <w:r w:rsidR="00C92623">
        <w:t>”K</w:t>
      </w:r>
      <w:r w:rsidR="005E47C8">
        <w:t>ertomus ja lomakkeet</w:t>
      </w:r>
      <w:r w:rsidR="008619B8">
        <w:t>–oppaassa</w:t>
      </w:r>
      <w:r w:rsidR="004C2906">
        <w:t>”</w:t>
      </w:r>
      <w:r>
        <w:t xml:space="preserve"> [4] </w:t>
      </w:r>
      <w:r w:rsidR="008619B8">
        <w:t>määriteltyyn yleisrakenteeseen.</w:t>
      </w:r>
    </w:p>
    <w:p w14:paraId="427121F2" w14:textId="77777777" w:rsidR="007B53D4" w:rsidRDefault="007B53D4" w:rsidP="004B2FA6"/>
    <w:p w14:paraId="09301297" w14:textId="77777777" w:rsidR="00ED1F98" w:rsidRDefault="00157116" w:rsidP="004B2FA6">
      <w:r>
        <w:rPr>
          <w:noProof/>
          <w:lang w:eastAsia="fi-FI"/>
        </w:rPr>
        <mc:AlternateContent>
          <mc:Choice Requires="wpc">
            <w:drawing>
              <wp:inline distT="0" distB="0" distL="0" distR="0" wp14:anchorId="2328BFED" wp14:editId="6D57AD01">
                <wp:extent cx="5400675" cy="3154680"/>
                <wp:effectExtent l="9525" t="9525" r="0" b="17145"/>
                <wp:docPr id="85" name="Piirtoalusta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AutoShape 5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75ABE" w14:textId="77777777" w:rsidR="00FD64F7" w:rsidRPr="00085306" w:rsidRDefault="00FD64F7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Header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AutoShape 5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152268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AAC56F" w14:textId="77777777" w:rsidR="00FD64F7" w:rsidRDefault="00FD64F7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AutoShape 5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727132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FEBC6" w14:textId="77777777" w:rsidR="00FD64F7" w:rsidRDefault="00FD64F7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AutoShape 6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303690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B6F85" w14:textId="77777777" w:rsidR="00FD64F7" w:rsidRDefault="00FD64F7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AutoShape 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79400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5EF021" w14:textId="77777777" w:rsidR="00FD64F7" w:rsidRDefault="00FD64F7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AutoShape 6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393181" y="358987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ECCEE" w14:textId="77777777" w:rsidR="00FD64F7" w:rsidRDefault="00FD64F7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Näyt-tö muo-to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AutoShape 6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393181" y="19431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E03B63" w14:textId="77777777" w:rsidR="00FD64F7" w:rsidRPr="00085306" w:rsidRDefault="00FD64F7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AutoShape 6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455958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842583" w14:textId="77777777" w:rsidR="00FD64F7" w:rsidRDefault="00FD64F7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AutoShape 6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76557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92DD9" w14:textId="77777777" w:rsidR="00FD64F7" w:rsidRDefault="00FD64F7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AutoShape 6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510FA" w14:textId="77777777" w:rsidR="00FD64F7" w:rsidRDefault="00FD64F7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Struc-tu</w:t>
                              </w:r>
                            </w:p>
                            <w:p w14:paraId="01D90730" w14:textId="77777777" w:rsidR="00FD64F7" w:rsidRDefault="00FD64F7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  <w:p w14:paraId="7DF57109" w14:textId="77777777" w:rsidR="00FD64F7" w:rsidRDefault="00FD64F7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Body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AutoShape 6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609073" y="21590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DF78F6" w14:textId="77777777" w:rsidR="00FD64F7" w:rsidRPr="00085306" w:rsidRDefault="00FD64F7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AutoShape 6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824964" y="23749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D96DDB" w14:textId="77777777" w:rsidR="00FD64F7" w:rsidRDefault="00FD64F7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152268" y="2087880"/>
                            <a:ext cx="1008340" cy="70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F4525A" w14:textId="77777777" w:rsidR="00FD64F7" w:rsidRDefault="00FD64F7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Näkymä:</w:t>
                              </w:r>
                            </w:p>
                            <w:p w14:paraId="0907FA06" w14:textId="77777777" w:rsidR="00FD64F7" w:rsidRDefault="00FD64F7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Terveys- ja hoitosuunnitelma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70"/>
                        <wps:cNvCnPr>
                          <a:cxnSpLocks noChangeShapeType="1"/>
                          <a:stCxn id="15" idx="3"/>
                          <a:endCxn id="14" idx="1"/>
                        </wps:cNvCnPr>
                        <wps:spPr bwMode="auto">
                          <a:xfrm>
                            <a:off x="466495" y="1541780"/>
                            <a:ext cx="1100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303690" y="2087880"/>
                            <a:ext cx="1007494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1A1A3" w14:textId="77777777" w:rsidR="00FD64F7" w:rsidRDefault="00FD64F7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Hoitoproses-sin vaihe:</w:t>
                              </w:r>
                            </w:p>
                            <w:p w14:paraId="7A72DE0D" w14:textId="77777777" w:rsidR="00FD64F7" w:rsidRDefault="00FD64F7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Hoidon suunnittelu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7381" y="2087880"/>
                            <a:ext cx="777210" cy="805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9819BE" w14:textId="77777777" w:rsidR="00FD64F7" w:rsidRDefault="00FD64F7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Otsikot:</w:t>
                              </w:r>
                            </w:p>
                            <w:p w14:paraId="782069E2" w14:textId="77777777" w:rsidR="00FD64F7" w:rsidRDefault="00FD64F7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ins w:id="301" w:author="Tekijä"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Toistuu koko component-section per Otsikkorakenne</w:t>
                                </w:r>
                              </w:ins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914364" y="228600"/>
                            <a:ext cx="791602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446D85" w14:textId="77777777" w:rsidR="00FD64F7" w:rsidRPr="00CF4E8E" w:rsidRDefault="00FD64F7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Cs/>
                                  <w:color w:val="000000"/>
                                  <w:sz w:val="18"/>
                                  <w:rPrChange w:id="302" w:author="Tekijä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</w:rPrChange>
                                </w:rPr>
                              </w:pPr>
                              <w:r w:rsidRPr="00CF4E8E">
                                <w:rPr>
                                  <w:rFonts w:ascii="Arial" w:hAnsi="Arial" w:cs="Arial"/>
                                  <w:bCs/>
                                  <w:color w:val="000000"/>
                                  <w:sz w:val="18"/>
                                  <w:rPrChange w:id="303" w:author="Tekijä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</w:rPr>
                                  </w:rPrChange>
                                </w:rPr>
                                <w:t>Toistuu kullekin merkin-nälle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248407" y="1447800"/>
                            <a:ext cx="1152268" cy="54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025F9" w14:textId="18B451FD" w:rsidR="00FD64F7" w:rsidRPr="00CF4E8E" w:rsidRDefault="00FD64F7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rPrChange w:id="304" w:author="Tekijä">
                                    <w:rPr>
                                      <w:rFonts w:ascii="Arial" w:hAnsi="Arial" w:cs="Arial"/>
                                      <w:color w:val="000000"/>
                                    </w:rPr>
                                  </w:rPrChange>
                                </w:rPr>
                              </w:pPr>
                              <w:r w:rsidRPr="00CF4E8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rPrChange w:id="305" w:author="Tekijä"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</w:rPr>
                                  </w:rPrChange>
                                </w:rPr>
                                <w:t>Toistuu kullekin tietokokonai</w:t>
                              </w:r>
                              <w:del w:id="306" w:author="Tekijä">
                                <w:r w:rsidRPr="00CF4E8E" w:rsidDel="009D6AC6"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rPrChange w:id="307" w:author="Tekijä">
                                      <w:rPr>
                                        <w:rFonts w:ascii="Arial" w:hAnsi="Arial" w:cs="Arial"/>
                                        <w:color w:val="000000"/>
                                        <w:sz w:val="20"/>
                                      </w:rPr>
                                    </w:rPrChange>
                                  </w:rPr>
                                  <w:delText>-</w:delText>
                                </w:r>
                              </w:del>
                              <w:r w:rsidRPr="00CF4E8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rPrChange w:id="308" w:author="Tekijä"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</w:rPr>
                                  </w:rPrChange>
                                </w:rPr>
                                <w:t>suudelle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75"/>
                        <wps:cNvCnPr>
                          <a:cxnSpLocks noChangeShapeType="1"/>
                          <a:stCxn id="22" idx="1"/>
                          <a:endCxn id="14" idx="0"/>
                        </wps:cNvCnPr>
                        <wps:spPr bwMode="auto">
                          <a:xfrm flipH="1">
                            <a:off x="810228" y="685800"/>
                            <a:ext cx="104136" cy="4656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76"/>
                        <wps:cNvCnPr>
                          <a:cxnSpLocks noChangeShapeType="1"/>
                          <a:stCxn id="23" idx="2"/>
                        </wps:cNvCnPr>
                        <wps:spPr bwMode="auto">
                          <a:xfrm flipH="1">
                            <a:off x="4634472" y="1997287"/>
                            <a:ext cx="190493" cy="524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77"/>
                        <wps:cNvCnPr>
                          <a:cxnSpLocks noChangeShapeType="1"/>
                          <a:stCxn id="14" idx="3"/>
                          <a:endCxn id="7" idx="1"/>
                        </wps:cNvCnPr>
                        <wps:spPr bwMode="auto">
                          <a:xfrm>
                            <a:off x="1043052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78"/>
                        <wps:cNvCnPr>
                          <a:cxnSpLocks noChangeShapeType="1"/>
                          <a:stCxn id="7" idx="3"/>
                          <a:endCxn id="8" idx="1"/>
                        </wps:cNvCnPr>
                        <wps:spPr bwMode="auto">
                          <a:xfrm>
                            <a:off x="1619610" y="1541780"/>
                            <a:ext cx="1075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79"/>
                        <wps:cNvCnPr>
                          <a:cxnSpLocks noChangeShapeType="1"/>
                          <a:stCxn id="8" idx="3"/>
                          <a:endCxn id="9" idx="1"/>
                        </wps:cNvCnPr>
                        <wps:spPr bwMode="auto">
                          <a:xfrm>
                            <a:off x="2193627" y="1541780"/>
                            <a:ext cx="1100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80"/>
                        <wps:cNvCnPr>
                          <a:cxnSpLocks noChangeShapeType="1"/>
                          <a:stCxn id="9" idx="3"/>
                          <a:endCxn id="10" idx="1"/>
                        </wps:cNvCnPr>
                        <wps:spPr bwMode="auto">
                          <a:xfrm>
                            <a:off x="2770185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81"/>
                        <wps:cNvCnPr>
                          <a:cxnSpLocks noChangeShapeType="1"/>
                          <a:stCxn id="10" idx="3"/>
                          <a:endCxn id="13" idx="1"/>
                        </wps:cNvCnPr>
                        <wps:spPr bwMode="auto">
                          <a:xfrm>
                            <a:off x="3346742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82"/>
                        <wps:cNvCnPr>
                          <a:cxnSpLocks noChangeShapeType="1"/>
                          <a:stCxn id="13" idx="3"/>
                          <a:endCxn id="11" idx="1"/>
                        </wps:cNvCnPr>
                        <wps:spPr bwMode="auto">
                          <a:xfrm flipV="1">
                            <a:off x="3923300" y="749300"/>
                            <a:ext cx="469882" cy="7924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83"/>
                        <wps:cNvCnPr>
                          <a:cxnSpLocks noChangeShapeType="1"/>
                          <a:stCxn id="13" idx="3"/>
                          <a:endCxn id="12" idx="1"/>
                        </wps:cNvCnPr>
                        <wps:spPr bwMode="auto">
                          <a:xfrm>
                            <a:off x="3923300" y="1541780"/>
                            <a:ext cx="469882" cy="7916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328BFED" id="Piirtoalusta 85" o:spid="_x0000_s1026" editas="canvas" style="width:425.25pt;height:248.4pt;mso-position-horizontal-relative:char;mso-position-vertical-relative:line" coordsize="54006,31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6;height:31546;visibility:visible;mso-wrap-style:square">
                  <v:fill o:detectmouseclick="t"/>
                  <v:path o:connecttype="none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57" o:spid="_x0000_s1028" type="#_x0000_t109" style="position:absolute;width:4664;height:7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tzqMIA&#10;AADaAAAADwAAAGRycy9kb3ducmV2LnhtbESP0WrCQBRE3wX/YblC33SjkUZSVxFLJdCnJvmAa/Y2&#10;CWbvhuxq0r93C4U+DjNzhtkfJ9OJBw2utaxgvYpAEFdWt1wrKIuP5Q6E88gaO8uk4IccHA/z2R5T&#10;bUf+okfuaxEg7FJU0Hjfp1K6qiGDbmV74uB928GgD3KopR5wDHDTyU0UvUqDLYeFBns6N1Td8rtR&#10;sL1m8Xuy++yKMR+t09tLYkuj1MtiOr2B8DT5//BfO9MKYvi9Em6AP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a3OowgAAANoAAAAPAAAAAAAAAAAAAAAAAJgCAABkcnMvZG93&#10;bnJldi54bWxQSwUGAAAAAAQABAD1AAAAhwM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CF75ABE" w14:textId="77777777" w:rsidR="00FD64F7" w:rsidRPr="00085306" w:rsidRDefault="00FD64F7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Header</w:t>
                        </w:r>
                      </w:p>
                    </w:txbxContent>
                  </v:textbox>
                </v:shape>
                <v:shape id="AutoShape 58" o:spid="_x0000_s1029" type="#_x0000_t109" style="position:absolute;left:11522;top:11514;width:4674;height:7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B1q8IA&#10;AADaAAAADwAAAGRycy9kb3ducmV2LnhtbESP0WrCQBRE34X+w3ILvummNTQSXaVUlECfmuQDrtlr&#10;EszeDdnVxL93C4U+DjNzhtnuJ9OJOw2utazgbRmBIK6sbrlWUBbHxRqE88gaO8uk4EEO9ruX2RZT&#10;bUf+oXvuaxEg7FJU0Hjfp1K6qiGDbml74uBd7GDQBznUUg84Brjp5HsUfUiDLYeFBnv6aqi65jej&#10;ID5nq0Oy/u6KMR+t0/EpsaVRav46fW5AeJr8f/ivnWkFCfxeCTdA7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UHWrwgAAANoAAAAPAAAAAAAAAAAAAAAAAJgCAABkcnMvZG93&#10;bnJldi54bWxQSwUGAAAAAAQABAD1AAAAhwM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FAAC56F" w14:textId="77777777" w:rsidR="00FD64F7" w:rsidRDefault="00FD64F7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59" o:spid="_x0000_s1030" type="#_x0000_t109" style="position:absolute;left:17271;top:11514;width:4665;height:7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/h2bsA&#10;AADaAAAADwAAAGRycy9kb3ducmV2LnhtbERPSwrCMBDdC94hjOBOUz+oVKOIogiurB5gbMa22ExK&#10;E229vVkILh/vv9q0phRvql1hWcFoGIEgTq0uOFNwux4GCxDOI2ssLZOCDznYrLudFcbaNnyhd+Iz&#10;EULYxagg976KpXRpTgbd0FbEgXvY2qAPsM6krrEJ4aaU4yiaSYMFh4YcK9rllD6Tl1EwvZ8m+/ni&#10;XF6bpLFOT49zezNK9XvtdgnCU+v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rP4dm7AAAA2gAAAA8AAAAAAAAAAAAAAAAAmAIAAGRycy9kb3ducmV2Lnht&#10;bFBLBQYAAAAABAAEAPUAAACAAw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045FEBC6" w14:textId="77777777" w:rsidR="00FD64F7" w:rsidRDefault="00FD64F7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0" o:spid="_x0000_s1031" type="#_x0000_t109" style="position:absolute;left:23036;top:11514;width:4665;height:7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NEQsIA&#10;AADaAAAADwAAAGRycy9kb3ducmV2LnhtbESP0WrCQBRE3wv9h+UWfKub1qA2uglFUQSfjH7Abfaa&#10;hGbvhuyaxL93hUIfh5k5w6yz0TSip87VlhV8TCMQxIXVNZcKLufd+xKE88gaG8uk4E4OsvT1ZY2J&#10;tgOfqM99KQKEXYIKKu/bREpXVGTQTW1LHLyr7Qz6ILtS6g6HADeN/IyiuTRYc1iosKVNRcVvfjMK&#10;4p/DbLtYHpvzkA/W6Xi/sBej1ORt/F6B8DT6//Bf+6AVfMHzSrgBM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g0RCwgAAANoAAAAPAAAAAAAAAAAAAAAAAJgCAABkcnMvZG93&#10;bnJldi54bWxQSwUGAAAAAAQABAD1AAAAhwM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83B6F85" w14:textId="77777777" w:rsidR="00FD64F7" w:rsidRDefault="00FD64F7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61" o:spid="_x0000_s1032" type="#_x0000_t109" style="position:absolute;left:28794;top:11514;width:4673;height:7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7w8MA&#10;AADbAAAADwAAAGRycy9kb3ducmV2LnhtbESPwWrDQAxE74H8w6JAb8k6rUmMm00oLS2Bnur4AxSv&#10;apt4tca7td2/rw6F3CRmNPN0OM2uUyMNofVsYLtJQBFX3rZcGygv7+sMVIjIFjvPZOCXApyOy8UB&#10;c+sn/qKxiLWSEA45Gmhi7HOtQ9WQw7DxPbFo335wGGUdam0HnCTcdfoxSXbaYcvS0GBPrw1Vt+LH&#10;GUiv56e3ffbZXaZi8sGmH3tfOmMeVvPLM6hIc7yb/6/PVvCFXn6RAfT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p7w8MAAADbAAAADwAAAAAAAAAAAAAAAACYAgAAZHJzL2Rv&#10;d25yZXYueG1sUEsFBgAAAAAEAAQA9QAAAIgD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05EF021" w14:textId="77777777" w:rsidR="00FD64F7" w:rsidRDefault="00FD64F7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2" o:spid="_x0000_s1033" type="#_x0000_t109" style="position:absolute;left:43931;top:3589;width:4665;height:77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eWMAA&#10;AADbAAAADwAAAGRycy9kb3ducmV2LnhtbERPzWrCQBC+C32HZQRvukmVRlLXUCqK0FOTPMCYnSbB&#10;7GzIria+vVso9DYf3+/sssl04k6Day0riFcRCOLK6pZrBWVxXG5BOI+ssbNMCh7kINu/zHaYajvy&#10;N91zX4sQwi5FBY33fSqlqxoy6Fa2Jw7cjx0M+gCHWuoBxxBuOvkaRW/SYMuhocGePhuqrvnNKNhc&#10;zutDsv3qijEfrdObU2JLo9RiPn28g/A0+X/xn/usw/wYfn8JB8j9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beWMAAAADbAAAADwAAAAAAAAAAAAAAAACYAgAAZHJzL2Rvd25y&#10;ZXYueG1sUEsFBgAAAAAEAAQA9QAAAIUD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5DECCEE" w14:textId="77777777" w:rsidR="00FD64F7" w:rsidRDefault="00FD64F7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Näyt-tö muo-to</w:t>
                        </w:r>
                      </w:p>
                    </w:txbxContent>
                  </v:textbox>
                </v:shape>
                <v:shape id="AutoShape 63" o:spid="_x0000_s1034" type="#_x0000_t109" style="position:absolute;left:43931;top:19431;width:4665;height:7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RAL8AA&#10;AADbAAAADwAAAGRycy9kb3ducmV2LnhtbERPzWrCQBC+C77DMkJvutGKkdRVxNIS6MkkDzBmp0kw&#10;Oxuy2yR9+64g9DYf3+8cTpNpxUC9aywrWK8iEMSl1Q1XCor8Y7kH4TyyxtYyKfglB6fjfHbARNuR&#10;rzRkvhIhhF2CCmrvu0RKV9Zk0K1sRxy4b9sb9AH2ldQ9jiHctHITRTtpsOHQUGNHl5rKe/ZjFGxv&#10;6et7vP9q8zEbrdPbz9gWRqmXxXR+A+Fp8v/ipzvVYf4GHr+EA+T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TRAL8AAAADbAAAADwAAAAAAAAAAAAAAAACYAgAAZHJzL2Rvd25y&#10;ZXYueG1sUEsFBgAAAAAEAAQA9QAAAIUD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4BE03B63" w14:textId="77777777" w:rsidR="00FD64F7" w:rsidRPr="00085306" w:rsidRDefault="00FD64F7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 id="AutoShape 64" o:spid="_x0000_s1035" type="#_x0000_t109" style="position:absolute;left:34559;top:11514;width:4674;height:7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jltMAA&#10;AADbAAAADwAAAGRycy9kb3ducmV2LnhtbERPzWrCQBC+C77DMkJvutFII6mriKUS6KlJHmDMTpNg&#10;djZkV5O+vVso9DYf3+/sj5PpxIMG11pWsF5FIIgrq1uuFZTFx3IHwnlkjZ1lUvBDDo6H+WyPqbYj&#10;f9Ej97UIIexSVNB436dSuqohg25le+LAfdvBoA9wqKUecAzhppObKHqVBlsODQ32dG6ouuV3o2B7&#10;zeL3ZPfZFWM+Wqe3l8SWRqmXxXR6A+Fp8v/iP3emw/wYfn8JB8jD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jltMAAAADbAAAADwAAAAAAAAAAAAAAAACYAgAAZHJzL2Rvd25y&#10;ZXYueG1sUEsFBgAAAAAEAAQA9QAAAIUD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32842583" w14:textId="77777777" w:rsidR="00FD64F7" w:rsidRDefault="00FD64F7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65" o:spid="_x0000_s1036" type="#_x0000_t109" style="position:absolute;left:5765;top:11514;width:4665;height:7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F9wL4A&#10;AADbAAAADwAAAGRycy9kb3ducmV2LnhtbERPzYrCMBC+L/gOYQRva+paVKpRZEURPFl9gLEZ22Iz&#10;KU209e2NIHibj+93FqvOVOJBjSstKxgNIxDEmdUl5wrOp+3vDITzyBory6TgSQ5Wy97PAhNtWz7S&#10;I/W5CCHsElRQeF8nUrqsIINuaGviwF1tY9AH2ORSN9iGcFPJvyiaSIMlh4YCa/ovKLuld6MgvuzH&#10;m+nsUJ3atLVOx7upPRulBv1uPQfhqfNf8ce912F+DO9fwgFy+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mRfcC+AAAA2wAAAA8AAAAAAAAAAAAAAAAAmAIAAGRycy9kb3ducmV2&#10;LnhtbFBLBQYAAAAABAAEAPUAAACDAw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19192DD9" w14:textId="77777777" w:rsidR="00FD64F7" w:rsidRDefault="00FD64F7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6" o:spid="_x0000_s1037" type="#_x0000_t109" style="position:absolute;top:11514;width:4664;height:7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3YW8EA&#10;AADbAAAADwAAAGRycy9kb3ducmV2LnhtbERPzWqDQBC+B/oOyxRyS9Y2tgaTVUpDSqCnGB9g6k5U&#10;6s6Ku1X79t1CILf5+H5nn8+mEyMNrrWs4GkdgSCurG65VlBejqstCOeRNXaWScEvOcizh8UeU20n&#10;PtNY+FqEEHYpKmi871MpXdWQQbe2PXHgrnYw6AMcaqkHnEK46eRzFL1Kgy2HhgZ7em+o+i5+jIL4&#10;67Q5JNvP7jIVk3U6/khsaZRaPs5vOxCeZn8X39wnHea/wP8v4QCZ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d2FvBAAAA2wAAAA8AAAAAAAAAAAAAAAAAmAIAAGRycy9kb3du&#10;cmV2LnhtbFBLBQYAAAAABAAEAPUAAACGAw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0F3510FA" w14:textId="77777777" w:rsidR="00FD64F7" w:rsidRDefault="00FD64F7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Struc-tu</w:t>
                        </w:r>
                      </w:p>
                      <w:p w14:paraId="01D90730" w14:textId="77777777" w:rsidR="00FD64F7" w:rsidRDefault="00FD64F7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Red</w:t>
                        </w:r>
                      </w:p>
                      <w:p w14:paraId="7DF57109" w14:textId="77777777" w:rsidR="00FD64F7" w:rsidRDefault="00FD64F7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Body</w:t>
                        </w:r>
                      </w:p>
                    </w:txbxContent>
                  </v:textbox>
                </v:shape>
                <v:shape id="AutoShape 67" o:spid="_x0000_s1038" type="#_x0000_t109" style="position:absolute;left:46090;top:21590;width:4665;height:7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9GLMAA&#10;AADbAAAADwAAAGRycy9kb3ducmV2LnhtbERPzYrCMBC+L/gOYYS9ramuqNSmIoqL4GlbH2BsxrbY&#10;TEoTbfftjSDsbT6+30k2g2nEgzpXW1YwnUQgiAuray4VnPPD1wqE88gaG8uk4I8cbNLRR4Kxtj3/&#10;0iPzpQgh7GJUUHnfxlK6oiKDbmJb4sBdbWfQB9iVUnfYh3DTyFkULaTBmkNDhS3tKipu2d0omF+O&#10;3/vl6tTkfdZbp+c/S3s2Sn2Oh+0ahKfB/4vf7qMO8xfw+iUcIN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g9GLMAAAADbAAAADwAAAAAAAAAAAAAAAACYAgAAZHJzL2Rvd25y&#10;ZXYueG1sUEsFBgAAAAAEAAQA9QAAAIUD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76DF78F6" w14:textId="77777777" w:rsidR="00FD64F7" w:rsidRPr="00085306" w:rsidRDefault="00FD64F7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 id="AutoShape 68" o:spid="_x0000_s1039" type="#_x0000_t109" style="position:absolute;left:48249;top:23749;width:4665;height:7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Pjt74A&#10;AADbAAAADwAAAGRycy9kb3ducmV2LnhtbERPzYrCMBC+C75DGMGbpq6ylWoUWVEET1t9gLEZ22Iz&#10;KU209e2NIHibj+93luvOVOJBjSstK5iMIxDEmdUl5wrOp91oDsJ5ZI2VZVLwJAfrVb+3xETblv/p&#10;kfpchBB2CSoovK8TKV1WkEE3tjVx4K62MegDbHKpG2xDuKnkTxT9SoMlh4YCa/orKLuld6NgdjlM&#10;t/H8WJ3atLVOz/axPRulhoNuswDhqfNf8cd90GF+DO9fwgFy9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lD47e+AAAA2wAAAA8AAAAAAAAAAAAAAAAAmAIAAGRycy9kb3ducmV2&#10;LnhtbFBLBQYAAAAABAAEAPUAAACDAw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39D96DDB" w14:textId="77777777" w:rsidR="00FD64F7" w:rsidRDefault="00FD64F7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9" o:spid="_x0000_s1040" type="#_x0000_t202" style="position:absolute;left:11522;top:20878;width:10084;height:70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Mj7cYA&#10;AADbAAAADwAAAGRycy9kb3ducmV2LnhtbESPT2vCQBDF70K/wzKF3nRTKUWiq7RSUXqQ+g89TrPT&#10;JJidDdmtpvn0zqHgbYb35r3fTGatq9SFmlB6NvA8SEARZ96WnBvY7xb9EagQkS1WnsnAHwWYTR96&#10;E0ytv/KGLtuYKwnhkKKBIsY61TpkBTkMA18Ti/bjG4dR1ibXtsGrhLtKD5PkVTssWRoKrGleUHbe&#10;/joDq6+Pd/pcdl33sj4eRt+n/TLOz8Y8PbZvY1CR2ng3/1+vrOALrPwiA+jp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Mj7cYAAADbAAAADwAAAAAAAAAAAAAAAACYAgAAZHJz&#10;L2Rvd25yZXYueG1sUEsFBgAAAAAEAAQA9QAAAIsDAAAAAA==&#10;" filled="f" fillcolor="#bbe0e3" stroked="f">
                  <v:textbox>
                    <w:txbxContent>
                      <w:p w14:paraId="05F4525A" w14:textId="77777777" w:rsidR="00FD64F7" w:rsidRDefault="00FD64F7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Näkymä:</w:t>
                        </w:r>
                      </w:p>
                      <w:p w14:paraId="0907FA06" w14:textId="77777777" w:rsidR="00FD64F7" w:rsidRDefault="00FD64F7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Terveys- ja hoitosuunnitelma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0" o:spid="_x0000_s1041" type="#_x0000_t32" style="position:absolute;left:4664;top:15417;width:110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B5MIAAADbAAAADwAAAGRycy9kb3ducmV2LnhtbERPTWvCQBC9C/0PyxR60016KE10DaWg&#10;FKWHqgS9DdlpEpqdDburRn99VxC8zeN9zqwYTCdO5HxrWUE6SUAQV1a3XCvYbRfjdxA+IGvsLJOC&#10;C3ko5k+jGebanvmHTptQixjCPkcFTQh9LqWvGjLoJ7YnjtyvdQZDhK6W2uE5hptOvibJmzTYcmxo&#10;sKfPhqq/zdEo2K+zY3kpv2lVptnqgM7463ap1Mvz8DEFEWgID/Hd/aXj/Axuv8Q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tB5MIAAADbAAAADwAAAAAAAAAAAAAA&#10;AAChAgAAZHJzL2Rvd25yZXYueG1sUEsFBgAAAAAEAAQA+QAAAJADAAAAAA==&#10;">
                  <v:stroke endarrow="block"/>
                </v:shape>
                <v:shape id="Text Box 71" o:spid="_x0000_s1042" type="#_x0000_t202" style="position:absolute;left:23036;top:20878;width:10075;height:6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nlVsIA&#10;AADbAAAADwAAAGRycy9kb3ducmV2LnhtbERPy4rCMBTdD/gP4QruxlSRQapRVBTFhcz4QJfX5toW&#10;m5vSRO30681iYJaH8x5Pa1OIJ1Uut6yg141AECdW55wqOB5Wn0MQziNrLCyTgl9yMJ20PsYYa/vi&#10;H3rufSpCCLsYFWTel7GULsnIoOvakjhwN1sZ9AFWqdQVvkK4KWQ/ir6kwZxDQ4YlLTJK7vuHUbD5&#10;Xs5pu26aZrA7n4bXy3HtF3elOu16NgLhqfb/4j/3Rivoh/XhS/gBcv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yeVWwgAAANsAAAAPAAAAAAAAAAAAAAAAAJgCAABkcnMvZG93&#10;bnJldi54bWxQSwUGAAAAAAQABAD1AAAAhwMAAAAA&#10;" filled="f" fillcolor="#bbe0e3" stroked="f">
                  <v:textbox>
                    <w:txbxContent>
                      <w:p w14:paraId="7711A1A3" w14:textId="77777777" w:rsidR="00FD64F7" w:rsidRDefault="00FD64F7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Hoitoproses-sin vaihe:</w:t>
                        </w:r>
                      </w:p>
                      <w:p w14:paraId="7A72DE0D" w14:textId="77777777" w:rsidR="00FD64F7" w:rsidRDefault="00FD64F7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Hoidon suunnittelu</w:t>
                        </w:r>
                      </w:p>
                    </w:txbxContent>
                  </v:textbox>
                </v:shape>
                <v:shape id="Text Box 72" o:spid="_x0000_s1043" type="#_x0000_t202" style="position:absolute;left:33873;top:20878;width:7772;height:8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VAzcYA&#10;AADbAAAADwAAAGRycy9kb3ducmV2LnhtbESPQWvCQBSE70L/w/IKvZmNUkRSV2lFUXooai16fM2+&#10;JsHs25DdJjG/3i0IPQ4z8w0zW3SmFA3VrrCsYBTFIIhTqwvOFBw/18MpCOeRNZaWScGVHCzmD4MZ&#10;Jtq2vKfm4DMRIOwSVJB7XyVSujQngy6yFXHwfmxt0AdZZ1LX2Aa4KeU4jifSYMFhIceKljmll8Ov&#10;UbDdrd7ofdP3/fPH6Wv6fT5u/PKi1NNj9/oCwlPn/8P39lYrGI/g70v4AX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VAzcYAAADbAAAADwAAAAAAAAAAAAAAAACYAgAAZHJz&#10;L2Rvd25yZXYueG1sUEsFBgAAAAAEAAQA9QAAAIsDAAAAAA==&#10;" filled="f" fillcolor="#bbe0e3" stroked="f">
                  <v:textbox>
                    <w:txbxContent>
                      <w:p w14:paraId="3A9819BE" w14:textId="77777777" w:rsidR="00FD64F7" w:rsidRDefault="00FD64F7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Otsikot:</w:t>
                        </w:r>
                      </w:p>
                      <w:p w14:paraId="782069E2" w14:textId="77777777" w:rsidR="00FD64F7" w:rsidRDefault="00FD64F7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ins w:id="305" w:author="Tekijä"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Toistuu koko component-section per Otsikkorakenne</w:t>
                          </w:r>
                        </w:ins>
                      </w:p>
                    </w:txbxContent>
                  </v:textbox>
                </v:shape>
                <v:shape id="Text Box 73" o:spid="_x0000_s1044" type="#_x0000_t202" style="position:absolute;left:9143;top:2286;width:7916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feusYA&#10;AADbAAAADwAAAGRycy9kb3ducmV2LnhtbESPQWvCQBSE74L/YXlCb7ppKCKpa2hFUXooai3t8TX7&#10;moRk34bsVmN+vVsQPA4z8w0zTztTixO1rrSs4HESgSDOrC45V3D8WI9nIJxH1lhbJgUXcpAuhoM5&#10;JtqeeU+ng89FgLBLUEHhfZNI6bKCDLqJbYiD92tbgz7INpe6xXOAm1rGUTSVBksOCwU2tCwoqw5/&#10;RsF2t3qlt03f90/vX5+zn+/jxi8rpR5G3cszCE+dv4dv7a1WEMfw/yX8AL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feusYAAADbAAAADwAAAAAAAAAAAAAAAACYAgAAZHJz&#10;L2Rvd25yZXYueG1sUEsFBgAAAAAEAAQA9QAAAIsDAAAAAA==&#10;" filled="f" fillcolor="#bbe0e3" stroked="f">
                  <v:textbox>
                    <w:txbxContent>
                      <w:p w14:paraId="04446D85" w14:textId="77777777" w:rsidR="00FD64F7" w:rsidRPr="00CF4E8E" w:rsidRDefault="00FD64F7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Cs/>
                            <w:color w:val="000000"/>
                            <w:sz w:val="18"/>
                            <w:rPrChange w:id="306" w:author="Tekijä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rPrChange>
                          </w:rPr>
                        </w:pPr>
                        <w:r w:rsidRPr="00CF4E8E">
                          <w:rPr>
                            <w:rFonts w:ascii="Arial" w:hAnsi="Arial" w:cs="Arial"/>
                            <w:bCs/>
                            <w:color w:val="000000"/>
                            <w:sz w:val="18"/>
                            <w:rPrChange w:id="307" w:author="Tekijä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rPrChange>
                          </w:rPr>
                          <w:t>Toistuu kullekin merkin-nälle</w:t>
                        </w:r>
                      </w:p>
                    </w:txbxContent>
                  </v:textbox>
                </v:shape>
                <v:shape id="Text Box 74" o:spid="_x0000_s1045" type="#_x0000_t202" style="position:absolute;left:42484;top:14478;width:11522;height:5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t7IcYA&#10;AADbAAAADwAAAGRycy9kb3ducmV2LnhtbESPQWvCQBSE74X+h+UJvdWNVorEbMRKi+KhVGvR4zP7&#10;TILZtyG7appf7xYKHoeZ+YZJpq2pxIUaV1pWMOhHIIgzq0vOFWy/P57HIJxH1lhZJgW/5GCaPj4k&#10;GGt75TVdNj4XAcIuRgWF93UspcsKMuj6tiYO3tE2Bn2QTS51g9cAN5UcRtGrNFhyWCiwpnlB2Wlz&#10;NgqWX+9vtFp0XTf63P2MD/vtws9PSj312tkEhKfW38P/7aVWMHyBvy/hB8j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ht7IcYAAADbAAAADwAAAAAAAAAAAAAAAACYAgAAZHJz&#10;L2Rvd25yZXYueG1sUEsFBgAAAAAEAAQA9QAAAIsDAAAAAA==&#10;" filled="f" fillcolor="#bbe0e3" stroked="f">
                  <v:textbox>
                    <w:txbxContent>
                      <w:p w14:paraId="7FF025F9" w14:textId="18B451FD" w:rsidR="00FD64F7" w:rsidRPr="00CF4E8E" w:rsidRDefault="00FD64F7" w:rsidP="00085306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Arial" w:hAnsi="Arial" w:cs="Arial"/>
                            <w:color w:val="000000"/>
                            <w:sz w:val="22"/>
                            <w:rPrChange w:id="308" w:author="Tekijä">
                              <w:rPr>
                                <w:rFonts w:ascii="Arial" w:hAnsi="Arial" w:cs="Arial"/>
                                <w:color w:val="000000"/>
                              </w:rPr>
                            </w:rPrChange>
                          </w:rPr>
                        </w:pPr>
                        <w:r w:rsidRPr="00CF4E8E">
                          <w:rPr>
                            <w:rFonts w:ascii="Arial" w:hAnsi="Arial" w:cs="Arial"/>
                            <w:color w:val="000000"/>
                            <w:sz w:val="18"/>
                            <w:rPrChange w:id="309" w:author="Tekijä"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</w:rPrChange>
                          </w:rPr>
                          <w:t>Toistuu kullekin tietokokonai</w:t>
                        </w:r>
                        <w:del w:id="310" w:author="Tekijä">
                          <w:r w:rsidRPr="00CF4E8E" w:rsidDel="009D6AC6">
                            <w:rPr>
                              <w:rFonts w:ascii="Arial" w:hAnsi="Arial" w:cs="Arial"/>
                              <w:color w:val="000000"/>
                              <w:sz w:val="18"/>
                              <w:rPrChange w:id="311" w:author="Tekijä">
                                <w:rPr>
                                  <w:rFonts w:ascii="Arial" w:hAnsi="Arial" w:cs="Arial"/>
                                  <w:color w:val="000000"/>
                                  <w:sz w:val="20"/>
                                </w:rPr>
                              </w:rPrChange>
                            </w:rPr>
                            <w:delText>-</w:delText>
                          </w:r>
                        </w:del>
                        <w:r w:rsidRPr="00CF4E8E">
                          <w:rPr>
                            <w:rFonts w:ascii="Arial" w:hAnsi="Arial" w:cs="Arial"/>
                            <w:color w:val="000000"/>
                            <w:sz w:val="18"/>
                            <w:rPrChange w:id="312" w:author="Tekijä"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</w:rPrChange>
                          </w:rPr>
                          <w:t>suudelle</w:t>
                        </w:r>
                      </w:p>
                    </w:txbxContent>
                  </v:textbox>
                </v:shape>
                <v:shape id="AutoShape 75" o:spid="_x0000_s1046" type="#_x0000_t32" style="position:absolute;left:8102;top:6858;width:1041;height:465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3c5cMAAADbAAAADwAAAGRycy9kb3ducmV2LnhtbESPT2sCMRTE7wW/Q3hCb91spRZZjVKF&#10;gvRS/AN6fGyeu8HNy7KJm/XbN4LQ4zAzv2EWq8E2oqfOG8cK3rMcBHHptOFKwfHw/TYD4QOyxsYx&#10;KbiTh9Vy9LLAQrvIO+r3oRIJwr5ABXUIbSGlL2uy6DPXEifv4jqLIcmukrrDmOC2kZM8/5QWDaeF&#10;Glva1FRe9zerwMRf07fbTVz/nM5eRzL3qTNKvY6HrzmIQEP4Dz/bW61g8gG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t3OXDAAAA2wAAAA8AAAAAAAAAAAAA&#10;AAAAoQIAAGRycy9kb3ducmV2LnhtbFBLBQYAAAAABAAEAPkAAACRAwAAAAA=&#10;">
                  <v:stroke endarrow="block"/>
                </v:shape>
                <v:shape id="AutoShape 76" o:spid="_x0000_s1047" type="#_x0000_t32" style="position:absolute;left:46344;top:19972;width:1905;height:5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F5fsIAAADbAAAADwAAAGRycy9kb3ducmV2LnhtbESPwWrDMBBE74H+g9hCb7HcQEpxrYQ2&#10;UAi5lKaB9LhYG1vEWhlJsZy/rwqBHIeZecPU68n2YiQfjGMFz0UJgrhx2nCr4PDzOX8FESKyxt4x&#10;KbhSgPXqYVZjpV3ibxr3sRUZwqFCBV2MQyVlaDqyGAo3EGfv5LzFmKVvpfaYMtz2clGWL9Ki4bzQ&#10;4UCbjprz/mIVmPRlxmG7SR+742/Qicx16YxST4/T+xuISFO8h2/trVawWML/l/wD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WF5fsIAAADbAAAADwAAAAAAAAAAAAAA&#10;AAChAgAAZHJzL2Rvd25yZXYueG1sUEsFBgAAAAAEAAQA+QAAAJADAAAAAA==&#10;">
                  <v:stroke endarrow="block"/>
                </v:shape>
                <v:shape id="AutoShape 77" o:spid="_x0000_s1048" type="#_x0000_t32" style="position:absolute;left:10430;top:15417;width:109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gfK8MAAADbAAAADwAAAGRycy9kb3ducmV2LnhtbESPQYvCMBSE74L/ITzBm6Z6EK1GWRYU&#10;cfGwupT19miebbF5KUnUur9+Iwgeh5n5hlmsWlOLGzlfWVYwGiYgiHOrKy4U/BzXgykIH5A11pZJ&#10;wYM8rJbdzgJTbe/8TbdDKESEsE9RQRlCk0rp85IM+qFtiKN3ts5giNIVUju8R7ip5ThJJtJgxXGh&#10;xIY+S8ovh6tR8Ps1u2aPbE+7bDTbndAZ/3fcKNXvtR9zEIHa8A6/2lutYDyB55f4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IHyvDAAAA2wAAAA8AAAAAAAAAAAAA&#10;AAAAoQIAAGRycy9kb3ducmV2LnhtbFBLBQYAAAAABAAEAPkAAACRAwAAAAA=&#10;">
                  <v:stroke endarrow="block"/>
                </v:shape>
                <v:shape id="AutoShape 78" o:spid="_x0000_s1049" type="#_x0000_t32" style="position:absolute;left:16196;top:15417;width:10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S6sMUAAADbAAAADwAAAGRycy9kb3ducmV2LnhtbESPQWvCQBSE74X+h+UVvNWNHmyNrlIK&#10;FbF4qJGgt0f2mYRm34bdVaO/3hUEj8PMfMNM551pxImcry0rGPQTEMSF1TWXCrbZz/snCB+QNTaW&#10;ScGFPMxnry9TTLU98x+dNqEUEcI+RQVVCG0qpS8qMuj7tiWO3sE6gyFKV0rt8BzhppHDJBlJgzXH&#10;hQpb+q6o+N8cjYLd7/iYX/I1rfLBeLVHZ/w1WyjVe+u+JiACdeEZfrSXWsHwA+5f4g+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oS6sMUAAADbAAAADwAAAAAAAAAA&#10;AAAAAAChAgAAZHJzL2Rvd25yZXYueG1sUEsFBgAAAAAEAAQA+QAAAJMDAAAAAA==&#10;">
                  <v:stroke endarrow="block"/>
                </v:shape>
                <v:shape id="AutoShape 79" o:spid="_x0000_s1050" type="#_x0000_t32" style="position:absolute;left:21936;top:15417;width:11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suws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tj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xsuwsIAAADbAAAADwAAAAAAAAAAAAAA&#10;AAChAgAAZHJzL2Rvd25yZXYueG1sUEsFBgAAAAAEAAQA+QAAAJADAAAAAA==&#10;">
                  <v:stroke endarrow="block"/>
                </v:shape>
                <v:shape id="AutoShape 80" o:spid="_x0000_s1051" type="#_x0000_t32" style="position:absolute;left:27701;top:15417;width:10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eLWcUAAADbAAAADwAAAGRycy9kb3ducmV2LnhtbESPQWvCQBSE74X+h+UVvNVNPIhJXYMU&#10;WorioVpCvT2yzySYfRt2V43++q4g9DjMzDfMvBhMJ87kfGtZQTpOQBBXVrdcK/jZfbzOQPiArLGz&#10;TAqu5KFYPD/NMdf2wt903oZaRAj7HBU0IfS5lL5qyKAf2544egfrDIYoXS21w0uEm05OkmQqDbYc&#10;Fxrs6b2h6rg9GQW/6+xUXssNrco0W+3RGX/bfSo1ehmWbyACDeE//Gh/aQWTDO5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FeLWcUAAADbAAAADwAAAAAAAAAA&#10;AAAAAAChAgAAZHJzL2Rvd25yZXYueG1sUEsFBgAAAAAEAAQA+QAAAJMDAAAAAA==&#10;">
                  <v:stroke endarrow="block"/>
                </v:shape>
                <v:shape id="AutoShape 81" o:spid="_x0000_s1052" type="#_x0000_t32" style="position:absolute;left:33467;top:15417;width:109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S0GcEAAADbAAAADwAAAGRycy9kb3ducmV2LnhtbERPy4rCMBTdC/MP4Q6409QR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tLQZwQAAANsAAAAPAAAAAAAAAAAAAAAA&#10;AKECAABkcnMvZG93bnJldi54bWxQSwUGAAAAAAQABAD5AAAAjwMAAAAA&#10;">
                  <v:stroke endarrow="block"/>
                </v:shape>
                <v:shape id="AutoShape 82" o:spid="_x0000_s1053" type="#_x0000_t32" style="position:absolute;left:39233;top:7493;width:4698;height:79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PpoMMAAADbAAAADwAAAGRycy9kb3ducmV2LnhtbESPT2sCMRTE7wW/Q3hCb92slhZZjaJC&#10;QXop/gE9PjbP3eDmZdnEzfrtm4LQ4zAzv2EWq8E2oqfOG8cKJlkOgrh02nCl4HT8epuB8AFZY+OY&#10;FDzIw2o5ellgoV3kPfWHUIkEYV+ggjqEtpDSlzVZ9JlriZN3dZ3FkGRXSd1hTHDbyGmef0qLhtNC&#10;jS1taypvh7tVYOKP6dvdNm6+zxevI5nHhzNKvY6H9RxEoCH8h5/tnVbwPoG/L+k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D6aDDAAAA2wAAAA8AAAAAAAAAAAAA&#10;AAAAoQIAAGRycy9kb3ducmV2LnhtbFBLBQYAAAAABAAEAPkAAACRAwAAAAA=&#10;">
                  <v:stroke endarrow="block"/>
                </v:shape>
                <v:shape id="AutoShape 83" o:spid="_x0000_s1054" type="#_x0000_t32" style="position:absolute;left:39233;top:15417;width:4698;height:79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qP9c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oC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Ko/1xAAAANsAAAAPAAAAAAAAAAAA&#10;AAAAAKECAABkcnMvZG93bnJldi54bWxQSwUGAAAAAAQABAD5AAAAkgMAAAAA&#10;">
                  <v:stroke endarrow="block"/>
                </v:shape>
                <w10:anchorlock/>
              </v:group>
            </w:pict>
          </mc:Fallback>
        </mc:AlternateContent>
      </w:r>
    </w:p>
    <w:p w14:paraId="1445DDE2" w14:textId="77777777" w:rsidR="007B53D4" w:rsidRDefault="007B53D4" w:rsidP="004B2FA6"/>
    <w:p w14:paraId="575DF553" w14:textId="77777777" w:rsidR="00EF0974" w:rsidRPr="0003093E" w:rsidRDefault="00EF0974" w:rsidP="004B2FA6"/>
    <w:p w14:paraId="4A996345" w14:textId="77777777" w:rsidR="0091300A" w:rsidRPr="003F5553" w:rsidRDefault="003F5553" w:rsidP="009838B6">
      <w:pPr>
        <w:tabs>
          <w:tab w:val="left" w:pos="2835"/>
        </w:tabs>
      </w:pPr>
      <w:r w:rsidRPr="003F5553">
        <w:t>Pääosin tiedot sijoitetaan 3. sectio</w:t>
      </w:r>
      <w:r>
        <w:t>n-tasolle (otsikkotaso) rakenteisena ja näyttömuodossa</w:t>
      </w:r>
      <w:r w:rsidR="00F31791">
        <w:t>.</w:t>
      </w:r>
    </w:p>
    <w:p w14:paraId="79821A0A" w14:textId="77777777" w:rsidR="003F5553" w:rsidRPr="003F5553" w:rsidRDefault="003F5553" w:rsidP="009838B6">
      <w:pPr>
        <w:tabs>
          <w:tab w:val="left" w:pos="2835"/>
        </w:tabs>
      </w:pPr>
    </w:p>
    <w:p w14:paraId="0F2DF8E2" w14:textId="77777777" w:rsidR="003F5553" w:rsidRPr="00F31791" w:rsidRDefault="003F5553" w:rsidP="009838B6">
      <w:pPr>
        <w:tabs>
          <w:tab w:val="left" w:pos="2835"/>
        </w:tabs>
        <w:rPr>
          <w:b/>
        </w:rPr>
      </w:pPr>
      <w:r w:rsidRPr="00F31791">
        <w:rPr>
          <w:b/>
        </w:rPr>
        <w:t xml:space="preserve">Potilaskertomusrakenteen suhde </w:t>
      </w:r>
      <w:r w:rsidR="00F31791">
        <w:rPr>
          <w:b/>
        </w:rPr>
        <w:t>THL-</w:t>
      </w:r>
      <w:r w:rsidRPr="00F31791">
        <w:rPr>
          <w:b/>
        </w:rPr>
        <w:t>lomakemäärittelyyn</w:t>
      </w:r>
    </w:p>
    <w:p w14:paraId="71B1A454" w14:textId="77777777" w:rsidR="003F5553" w:rsidRDefault="003F5553" w:rsidP="009838B6">
      <w:pPr>
        <w:tabs>
          <w:tab w:val="left" w:pos="2835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12"/>
        <w:gridCol w:w="4817"/>
      </w:tblGrid>
      <w:tr w:rsidR="003F5553" w14:paraId="293F3D4D" w14:textId="77777777" w:rsidTr="00DB1D86">
        <w:tc>
          <w:tcPr>
            <w:tcW w:w="4927" w:type="dxa"/>
            <w:shd w:val="clear" w:color="auto" w:fill="CCCCCC"/>
          </w:tcPr>
          <w:p w14:paraId="46FA2D7D" w14:textId="4B28BFE5" w:rsidR="003F5553" w:rsidRDefault="00F31791" w:rsidP="009D6AC6">
            <w:pPr>
              <w:tabs>
                <w:tab w:val="left" w:pos="2835"/>
              </w:tabs>
            </w:pPr>
            <w:del w:id="309" w:author="Tekijä">
              <w:r w:rsidDel="009D6AC6">
                <w:delText>THL</w:delText>
              </w:r>
            </w:del>
            <w:ins w:id="310" w:author="Tekijä">
              <w:r w:rsidR="009D6AC6">
                <w:t xml:space="preserve">Terveys- ja hoitosuunnitelman </w:t>
              </w:r>
            </w:ins>
            <w:del w:id="311" w:author="Tekijä">
              <w:r w:rsidDel="009D6AC6">
                <w:delText>-lomakemäärittelyn</w:delText>
              </w:r>
              <w:r w:rsidR="003F5553" w:rsidDel="009D6AC6">
                <w:delText xml:space="preserve"> </w:delText>
              </w:r>
            </w:del>
            <w:ins w:id="312" w:author="Tekijä">
              <w:r w:rsidR="009D6AC6">
                <w:t xml:space="preserve">tietosisällön </w:t>
              </w:r>
            </w:ins>
            <w:r w:rsidR="003F5553">
              <w:t>tietokokonaisuus</w:t>
            </w:r>
          </w:p>
        </w:tc>
        <w:tc>
          <w:tcPr>
            <w:tcW w:w="4928" w:type="dxa"/>
            <w:shd w:val="clear" w:color="auto" w:fill="CCCCCC"/>
          </w:tcPr>
          <w:p w14:paraId="06B001BC" w14:textId="77777777" w:rsidR="003F5553" w:rsidRDefault="00F31791" w:rsidP="00DB1D86">
            <w:pPr>
              <w:tabs>
                <w:tab w:val="left" w:pos="2835"/>
              </w:tabs>
              <w:jc w:val="left"/>
            </w:pPr>
            <w:r>
              <w:t>Tietokokonaisuuden sijoittuminen p</w:t>
            </w:r>
            <w:r w:rsidR="003F5553">
              <w:t>otilaskertomusrake</w:t>
            </w:r>
            <w:r>
              <w:t>nteessa</w:t>
            </w:r>
          </w:p>
        </w:tc>
      </w:tr>
      <w:tr w:rsidR="003F5553" w14:paraId="022C4CE4" w14:textId="77777777" w:rsidTr="00DB1D86">
        <w:tc>
          <w:tcPr>
            <w:tcW w:w="4927" w:type="dxa"/>
            <w:shd w:val="clear" w:color="auto" w:fill="auto"/>
          </w:tcPr>
          <w:p w14:paraId="7A1F68B1" w14:textId="77777777" w:rsidR="003F5553" w:rsidRDefault="00C92623" w:rsidP="00DB1D86">
            <w:pPr>
              <w:tabs>
                <w:tab w:val="left" w:pos="2835"/>
              </w:tabs>
            </w:pPr>
            <w:r>
              <w:t>p</w:t>
            </w:r>
            <w:r w:rsidR="003F5553">
              <w:t>otilaan henkilötiedot</w:t>
            </w:r>
          </w:p>
        </w:tc>
        <w:tc>
          <w:tcPr>
            <w:tcW w:w="4928" w:type="dxa"/>
            <w:shd w:val="clear" w:color="auto" w:fill="auto"/>
          </w:tcPr>
          <w:p w14:paraId="22005792" w14:textId="77777777" w:rsidR="003F5553" w:rsidRDefault="003F5553" w:rsidP="00DB1D86">
            <w:pPr>
              <w:tabs>
                <w:tab w:val="left" w:pos="2835"/>
              </w:tabs>
            </w:pPr>
            <w:r>
              <w:t>CDA R2 header, näkymätason (merkinnän perustiedot) subject</w:t>
            </w:r>
          </w:p>
        </w:tc>
      </w:tr>
      <w:tr w:rsidR="003F5553" w14:paraId="4CD02FAA" w14:textId="77777777" w:rsidTr="00DB1D86">
        <w:tc>
          <w:tcPr>
            <w:tcW w:w="4927" w:type="dxa"/>
            <w:shd w:val="clear" w:color="auto" w:fill="auto"/>
          </w:tcPr>
          <w:p w14:paraId="788E79ED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tarve</w:t>
            </w:r>
          </w:p>
        </w:tc>
        <w:tc>
          <w:tcPr>
            <w:tcW w:w="4928" w:type="dxa"/>
            <w:shd w:val="clear" w:color="auto" w:fill="auto"/>
          </w:tcPr>
          <w:p w14:paraId="0CE874A9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>tsikon ”hoidon tarve” alle</w:t>
            </w:r>
          </w:p>
        </w:tc>
      </w:tr>
      <w:tr w:rsidR="003F5553" w14:paraId="149D56F0" w14:textId="77777777" w:rsidTr="00DB1D86">
        <w:tc>
          <w:tcPr>
            <w:tcW w:w="4927" w:type="dxa"/>
            <w:shd w:val="clear" w:color="auto" w:fill="auto"/>
          </w:tcPr>
          <w:p w14:paraId="69C17668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tavoite</w:t>
            </w:r>
          </w:p>
        </w:tc>
        <w:tc>
          <w:tcPr>
            <w:tcW w:w="4928" w:type="dxa"/>
            <w:shd w:val="clear" w:color="auto" w:fill="auto"/>
          </w:tcPr>
          <w:p w14:paraId="3DE851F7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>tsikon ”hoidon tavoitteet” alle</w:t>
            </w:r>
          </w:p>
        </w:tc>
      </w:tr>
      <w:tr w:rsidR="003F5553" w14:paraId="0E077210" w14:textId="77777777" w:rsidTr="00DB1D86">
        <w:tc>
          <w:tcPr>
            <w:tcW w:w="4927" w:type="dxa"/>
            <w:shd w:val="clear" w:color="auto" w:fill="auto"/>
          </w:tcPr>
          <w:p w14:paraId="731CDF5F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toteutus ja keinot</w:t>
            </w:r>
          </w:p>
        </w:tc>
        <w:tc>
          <w:tcPr>
            <w:tcW w:w="4928" w:type="dxa"/>
            <w:shd w:val="clear" w:color="auto" w:fill="auto"/>
          </w:tcPr>
          <w:p w14:paraId="35B22378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 xml:space="preserve">tsikon ”jatkohoidon järjestämistä koskevat tiedot” alle </w:t>
            </w:r>
          </w:p>
        </w:tc>
      </w:tr>
      <w:tr w:rsidR="003F5553" w14:paraId="6C986A64" w14:textId="77777777" w:rsidTr="00DB1D86">
        <w:tc>
          <w:tcPr>
            <w:tcW w:w="4927" w:type="dxa"/>
            <w:shd w:val="clear" w:color="auto" w:fill="auto"/>
          </w:tcPr>
          <w:p w14:paraId="4EAF7D85" w14:textId="77777777" w:rsidR="003F5553" w:rsidRDefault="00773534" w:rsidP="00DB1D86">
            <w:pPr>
              <w:tabs>
                <w:tab w:val="left" w:pos="2835"/>
              </w:tabs>
            </w:pPr>
            <w:r>
              <w:t>t</w:t>
            </w:r>
            <w:r w:rsidR="003F5553">
              <w:t>uki, seuranta ja arviointi</w:t>
            </w:r>
          </w:p>
        </w:tc>
        <w:tc>
          <w:tcPr>
            <w:tcW w:w="4928" w:type="dxa"/>
            <w:shd w:val="clear" w:color="auto" w:fill="auto"/>
          </w:tcPr>
          <w:p w14:paraId="3D6F2983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 xml:space="preserve">tsikon </w:t>
            </w:r>
            <w:r w:rsidR="00F31791">
              <w:t>”suunnitelma/pohdinta” alle</w:t>
            </w:r>
          </w:p>
        </w:tc>
      </w:tr>
      <w:tr w:rsidR="00F31791" w14:paraId="59CF9896" w14:textId="77777777" w:rsidTr="00DB1D86">
        <w:tc>
          <w:tcPr>
            <w:tcW w:w="4927" w:type="dxa"/>
            <w:shd w:val="clear" w:color="auto" w:fill="auto"/>
          </w:tcPr>
          <w:p w14:paraId="2E367C6F" w14:textId="77777777" w:rsidR="00F31791" w:rsidRDefault="00773534" w:rsidP="00DB1D86">
            <w:pPr>
              <w:tabs>
                <w:tab w:val="left" w:pos="2835"/>
              </w:tabs>
            </w:pPr>
            <w:r>
              <w:t>t</w:t>
            </w:r>
            <w:r w:rsidR="00F31791">
              <w:t>erveydenhuollon ammattihenkilö</w:t>
            </w:r>
          </w:p>
        </w:tc>
        <w:tc>
          <w:tcPr>
            <w:tcW w:w="4928" w:type="dxa"/>
            <w:shd w:val="clear" w:color="auto" w:fill="auto"/>
          </w:tcPr>
          <w:p w14:paraId="7B507CC5" w14:textId="77777777" w:rsidR="00F31791" w:rsidRDefault="00681F73">
            <w:pPr>
              <w:tabs>
                <w:tab w:val="left" w:pos="2835"/>
              </w:tabs>
            </w:pPr>
            <w:ins w:id="313" w:author="Tekijä">
              <w:r>
                <w:t xml:space="preserve">otsikon ”muu merkintä” alle (osin samoja kuin </w:t>
              </w:r>
            </w:ins>
            <w:r w:rsidR="00773534">
              <w:t>m</w:t>
            </w:r>
            <w:r w:rsidR="00F31791">
              <w:t xml:space="preserve">erkinnän </w:t>
            </w:r>
            <w:del w:id="314" w:author="Tekijä">
              <w:r w:rsidR="00F31791" w:rsidDel="00681F73">
                <w:delText>perustietoihin</w:delText>
              </w:r>
            </w:del>
            <w:ins w:id="315" w:author="Tekijä">
              <w:r>
                <w:t>perustiedoissa)</w:t>
              </w:r>
            </w:ins>
          </w:p>
        </w:tc>
      </w:tr>
      <w:tr w:rsidR="00773534" w14:paraId="2B2952AF" w14:textId="77777777" w:rsidTr="00DB1D86">
        <w:tc>
          <w:tcPr>
            <w:tcW w:w="4927" w:type="dxa"/>
            <w:shd w:val="clear" w:color="auto" w:fill="auto"/>
          </w:tcPr>
          <w:p w14:paraId="0C1D989F" w14:textId="77777777" w:rsidR="00773534" w:rsidRDefault="004C2906" w:rsidP="00DB1D86">
            <w:pPr>
              <w:tabs>
                <w:tab w:val="left" w:pos="2835"/>
              </w:tabs>
            </w:pPr>
            <w:r>
              <w:t>D</w:t>
            </w:r>
            <w:r w:rsidR="00773534">
              <w:t>iagnoosilista</w:t>
            </w:r>
          </w:p>
        </w:tc>
        <w:tc>
          <w:tcPr>
            <w:tcW w:w="4928" w:type="dxa"/>
            <w:shd w:val="clear" w:color="auto" w:fill="auto"/>
          </w:tcPr>
          <w:p w14:paraId="6674D557" w14:textId="77777777" w:rsidR="00773534" w:rsidRDefault="00773534" w:rsidP="00DB1D86">
            <w:pPr>
              <w:tabs>
                <w:tab w:val="left" w:pos="2835"/>
              </w:tabs>
            </w:pPr>
            <w:r>
              <w:t>diagnoosi</w:t>
            </w:r>
          </w:p>
        </w:tc>
      </w:tr>
      <w:tr w:rsidR="00773534" w14:paraId="200E286E" w14:textId="77777777" w:rsidTr="00DB1D86">
        <w:tc>
          <w:tcPr>
            <w:tcW w:w="4927" w:type="dxa"/>
            <w:shd w:val="clear" w:color="auto" w:fill="auto"/>
          </w:tcPr>
          <w:p w14:paraId="6B55C283" w14:textId="77777777" w:rsidR="00773534" w:rsidRDefault="004C2906" w:rsidP="00DB1D86">
            <w:pPr>
              <w:tabs>
                <w:tab w:val="left" w:pos="2835"/>
              </w:tabs>
            </w:pPr>
            <w:r>
              <w:t>L</w:t>
            </w:r>
            <w:r w:rsidR="00773534">
              <w:t>ääkityslista</w:t>
            </w:r>
          </w:p>
        </w:tc>
        <w:tc>
          <w:tcPr>
            <w:tcW w:w="4928" w:type="dxa"/>
            <w:shd w:val="clear" w:color="auto" w:fill="auto"/>
          </w:tcPr>
          <w:p w14:paraId="54140B9B" w14:textId="77777777" w:rsidR="00773534" w:rsidRDefault="00773534" w:rsidP="00DB1D86">
            <w:pPr>
              <w:tabs>
                <w:tab w:val="left" w:pos="2835"/>
              </w:tabs>
            </w:pPr>
            <w:del w:id="316" w:author="Tekijä">
              <w:r w:rsidDel="00681F73">
                <w:delText>lääkitys</w:delText>
              </w:r>
            </w:del>
            <w:ins w:id="317" w:author="Tekijä">
              <w:r w:rsidR="00681F73">
                <w:t>lääkehoito</w:t>
              </w:r>
            </w:ins>
          </w:p>
        </w:tc>
      </w:tr>
      <w:tr w:rsidR="00F31791" w14:paraId="2E6444EE" w14:textId="77777777" w:rsidTr="00DB1D86">
        <w:tc>
          <w:tcPr>
            <w:tcW w:w="4927" w:type="dxa"/>
            <w:shd w:val="clear" w:color="auto" w:fill="auto"/>
          </w:tcPr>
          <w:p w14:paraId="5A31C5BF" w14:textId="77777777" w:rsidR="00F31791" w:rsidRDefault="00773534" w:rsidP="00DB1D86">
            <w:pPr>
              <w:tabs>
                <w:tab w:val="left" w:pos="2835"/>
              </w:tabs>
            </w:pPr>
            <w:r>
              <w:t>h</w:t>
            </w:r>
            <w:r w:rsidR="00F31791">
              <w:t xml:space="preserve">oitosuunnitelman </w:t>
            </w:r>
            <w:r>
              <w:t xml:space="preserve">muut </w:t>
            </w:r>
            <w:r w:rsidR="00F31791">
              <w:t>lisätiedot</w:t>
            </w:r>
            <w:r>
              <w:t xml:space="preserve"> (paitsi diagnoosilista ja lääkityslista)</w:t>
            </w:r>
          </w:p>
        </w:tc>
        <w:tc>
          <w:tcPr>
            <w:tcW w:w="4928" w:type="dxa"/>
            <w:shd w:val="clear" w:color="auto" w:fill="auto"/>
          </w:tcPr>
          <w:p w14:paraId="427C1CA9" w14:textId="77777777" w:rsidR="00F31791" w:rsidRDefault="00773534" w:rsidP="00DB1D86">
            <w:pPr>
              <w:tabs>
                <w:tab w:val="left" w:pos="2835"/>
              </w:tabs>
            </w:pPr>
            <w:r>
              <w:t>o</w:t>
            </w:r>
            <w:r w:rsidR="00F31791">
              <w:t>tsikon ”muu merkintä” alle</w:t>
            </w:r>
          </w:p>
        </w:tc>
      </w:tr>
      <w:tr w:rsidR="00F31791" w:rsidDel="00681F73" w14:paraId="0284F2D4" w14:textId="77777777" w:rsidTr="00DB1D86">
        <w:trPr>
          <w:del w:id="318" w:author="Tekijä"/>
        </w:trPr>
        <w:tc>
          <w:tcPr>
            <w:tcW w:w="4927" w:type="dxa"/>
            <w:shd w:val="clear" w:color="auto" w:fill="auto"/>
          </w:tcPr>
          <w:p w14:paraId="57B52784" w14:textId="77777777" w:rsidR="00F31791" w:rsidDel="00681F73" w:rsidRDefault="00F31791" w:rsidP="00DB1D86">
            <w:pPr>
              <w:tabs>
                <w:tab w:val="left" w:pos="2835"/>
              </w:tabs>
              <w:rPr>
                <w:del w:id="319" w:author="Tekijä"/>
              </w:rPr>
            </w:pPr>
          </w:p>
        </w:tc>
        <w:tc>
          <w:tcPr>
            <w:tcW w:w="4928" w:type="dxa"/>
            <w:shd w:val="clear" w:color="auto" w:fill="auto"/>
          </w:tcPr>
          <w:p w14:paraId="5BB9D09D" w14:textId="77777777" w:rsidR="00F31791" w:rsidDel="00681F73" w:rsidRDefault="00F31791" w:rsidP="00DB1D86">
            <w:pPr>
              <w:tabs>
                <w:tab w:val="left" w:pos="2835"/>
              </w:tabs>
              <w:rPr>
                <w:del w:id="320" w:author="Tekijä"/>
              </w:rPr>
            </w:pPr>
          </w:p>
        </w:tc>
      </w:tr>
    </w:tbl>
    <w:p w14:paraId="41644FAF" w14:textId="77777777" w:rsidR="003F5553" w:rsidRPr="003F5553" w:rsidRDefault="003F5553" w:rsidP="009838B6">
      <w:pPr>
        <w:tabs>
          <w:tab w:val="left" w:pos="2835"/>
        </w:tabs>
      </w:pPr>
    </w:p>
    <w:p w14:paraId="4051CDE9" w14:textId="77777777" w:rsidR="003F5553" w:rsidRDefault="003F5553" w:rsidP="009838B6">
      <w:pPr>
        <w:tabs>
          <w:tab w:val="left" w:pos="2835"/>
        </w:tabs>
      </w:pPr>
    </w:p>
    <w:p w14:paraId="1D552C41" w14:textId="4EF086E6" w:rsidR="0062105C" w:rsidRDefault="0062105C" w:rsidP="009838B6">
      <w:pPr>
        <w:tabs>
          <w:tab w:val="left" w:pos="2835"/>
        </w:tabs>
      </w:pPr>
      <w:r>
        <w:t xml:space="preserve">Kenttäkoodistona </w:t>
      </w:r>
      <w:del w:id="321" w:author="Tekijä">
        <w:r w:rsidDel="006A6799">
          <w:delText xml:space="preserve">käytetään </w:delText>
        </w:r>
      </w:del>
      <w:ins w:id="322" w:author="Tekijä">
        <w:r w:rsidR="006A6799">
          <w:t xml:space="preserve">käytettiin </w:t>
        </w:r>
        <w:r w:rsidR="00681F73">
          <w:t xml:space="preserve">alun perin </w:t>
        </w:r>
      </w:ins>
      <w:r>
        <w:t>THL-</w:t>
      </w:r>
      <w:del w:id="323" w:author="Tekijä">
        <w:r w:rsidDel="00681F73">
          <w:delText xml:space="preserve">lomakerakenteen </w:delText>
        </w:r>
      </w:del>
      <w:ins w:id="324" w:author="Tekijä">
        <w:r w:rsidR="00681F73">
          <w:t xml:space="preserve">lomakerakenteessa allokoituja </w:t>
        </w:r>
      </w:ins>
      <w:r>
        <w:t>kenttäkoodeja.</w:t>
      </w:r>
      <w:ins w:id="325" w:author="Tekijä">
        <w:r w:rsidR="00681F73">
          <w:t xml:space="preserve"> 1.20 versioon kenttäkoodisto siirrettiin Terveys- ja hoitosuunnitelma (YHOS) näkymätunnuksen alle (</w:t>
        </w:r>
        <w:r w:rsidR="00681F73" w:rsidRPr="00681F73">
          <w:t>codeSystem="1.2.246.6.12.2002.345"</w:t>
        </w:r>
        <w:r w:rsidR="00681F73">
          <w:t>) ja varsinaiset kenttäkoodit pidettiin ennallaan.</w:t>
        </w:r>
      </w:ins>
    </w:p>
    <w:p w14:paraId="678F6D76" w14:textId="77777777" w:rsidR="0062105C" w:rsidRPr="003F5553" w:rsidRDefault="00681F73">
      <w:pPr>
        <w:tabs>
          <w:tab w:val="left" w:pos="3504"/>
        </w:tabs>
        <w:pPrChange w:id="326" w:author="Tekijä">
          <w:pPr>
            <w:tabs>
              <w:tab w:val="left" w:pos="2835"/>
            </w:tabs>
          </w:pPr>
        </w:pPrChange>
      </w:pPr>
      <w:ins w:id="327" w:author="Tekijä">
        <w:r>
          <w:tab/>
        </w:r>
      </w:ins>
    </w:p>
    <w:p w14:paraId="04673C62" w14:textId="77777777" w:rsidR="00040E65" w:rsidRPr="009838B6" w:rsidRDefault="00924E07" w:rsidP="00924E07">
      <w:pPr>
        <w:pStyle w:val="Otsikko2"/>
        <w:rPr>
          <w:lang w:val="fi-FI"/>
        </w:rPr>
      </w:pPr>
      <w:bookmarkStart w:id="328" w:name="_Toc412718308"/>
      <w:r w:rsidRPr="009838B6">
        <w:rPr>
          <w:lang w:val="fi-FI"/>
        </w:rPr>
        <w:t>Header</w:t>
      </w:r>
      <w:bookmarkEnd w:id="328"/>
    </w:p>
    <w:p w14:paraId="07844064" w14:textId="77777777" w:rsidR="00924E07" w:rsidRDefault="004D6D4C" w:rsidP="004B2FA6">
      <w:r>
        <w:t xml:space="preserve">Header-osuus toteutetaan </w:t>
      </w:r>
      <w:del w:id="329" w:author="Tekijä">
        <w:r w:rsidDel="00681F73">
          <w:delText xml:space="preserve">eArkiston </w:delText>
        </w:r>
      </w:del>
      <w:ins w:id="330" w:author="Tekijä">
        <w:r w:rsidR="00681F73">
          <w:t xml:space="preserve">Potilastiedon arkiston </w:t>
        </w:r>
      </w:ins>
      <w:r>
        <w:t>Header</w:t>
      </w:r>
      <w:r w:rsidR="00884556">
        <w:t>-</w:t>
      </w:r>
      <w:r>
        <w:t>määrittelyn mukai</w:t>
      </w:r>
      <w:r w:rsidR="004416A9">
        <w:t>sesti [5], eikä headerin sisältöä siten erikseen kuvata tässä dokumentissa.</w:t>
      </w:r>
      <w:r w:rsidR="001E57FA">
        <w:t xml:space="preserve"> </w:t>
      </w:r>
      <w:r w:rsidR="00991E89">
        <w:t>Liitteenä on xml-esimerkki</w:t>
      </w:r>
      <w:r w:rsidR="001E57FA">
        <w:t xml:space="preserve"> terveys- ja hoitosuunnitelmasta</w:t>
      </w:r>
      <w:r w:rsidR="00927A09">
        <w:t>, jossa on Header-osuus myös mukana</w:t>
      </w:r>
      <w:r w:rsidR="00991E89">
        <w:t>.</w:t>
      </w:r>
    </w:p>
    <w:p w14:paraId="77A6E60F" w14:textId="77777777" w:rsidR="00924E07" w:rsidRDefault="00924E07" w:rsidP="00924E07">
      <w:pPr>
        <w:pStyle w:val="Otsikko2"/>
        <w:rPr>
          <w:lang w:val="fi-FI"/>
        </w:rPr>
      </w:pPr>
      <w:bookmarkStart w:id="331" w:name="_Toc412718309"/>
      <w:r w:rsidRPr="004D6D4C">
        <w:rPr>
          <w:lang w:val="fi-FI"/>
        </w:rPr>
        <w:t>Merkintä</w:t>
      </w:r>
      <w:r w:rsidR="00C579DE" w:rsidRPr="004D6D4C">
        <w:rPr>
          <w:lang w:val="fi-FI"/>
        </w:rPr>
        <w:t xml:space="preserve"> ja asiakirjat</w:t>
      </w:r>
      <w:bookmarkEnd w:id="331"/>
    </w:p>
    <w:p w14:paraId="58D4D452" w14:textId="77777777" w:rsidR="00004ADB" w:rsidRDefault="00004ADB" w:rsidP="001E57FA">
      <w:r>
        <w:t>Terveys- ja hoitosuunnitelma koostuu yhdestä merkinnästä, jonka näkymätunnuksena on Terveys- ja hoitosuunnitelma (YHOS). Käytännössä merkinnän tietojen pohjana on voinut olla useita alkuperäisiä merkintöjä, jo</w:t>
      </w:r>
      <w:r w:rsidR="00534F41">
        <w:t xml:space="preserve">iden tiedot </w:t>
      </w:r>
      <w:r>
        <w:t>terveys- ja hoitosuunnitelmassa on yhdistetty yhdeksi merkinnäksi.</w:t>
      </w:r>
    </w:p>
    <w:p w14:paraId="77E225D4" w14:textId="77777777" w:rsidR="00D330BD" w:rsidRPr="001E57FA" w:rsidRDefault="00D330BD" w:rsidP="001E57FA"/>
    <w:p w14:paraId="39D22044" w14:textId="77777777" w:rsidR="00C579DE" w:rsidRDefault="00522BBD" w:rsidP="00C579DE">
      <w:pPr>
        <w:rPr>
          <w:highlight w:val="white"/>
          <w:lang w:eastAsia="fi-FI"/>
        </w:rPr>
      </w:pPr>
      <w:r>
        <w:rPr>
          <w:highlight w:val="white"/>
          <w:lang w:eastAsia="fi-FI"/>
        </w:rPr>
        <w:t>M</w:t>
      </w:r>
      <w:r w:rsidR="001E57FA">
        <w:rPr>
          <w:highlight w:val="white"/>
          <w:lang w:eastAsia="fi-FI"/>
        </w:rPr>
        <w:t>erkinnän</w:t>
      </w:r>
      <w:r w:rsidR="00C579DE">
        <w:rPr>
          <w:highlight w:val="white"/>
          <w:lang w:eastAsia="fi-FI"/>
        </w:rPr>
        <w:t xml:space="preserve"> osalta noudatetaan </w:t>
      </w:r>
      <w:r w:rsidR="00350A89">
        <w:rPr>
          <w:highlight w:val="white"/>
          <w:lang w:eastAsia="fi-FI"/>
        </w:rPr>
        <w:t>”</w:t>
      </w:r>
      <w:r w:rsidR="00C579DE">
        <w:rPr>
          <w:highlight w:val="white"/>
          <w:lang w:eastAsia="fi-FI"/>
        </w:rPr>
        <w:t>Kertomus ja lomakkeet</w:t>
      </w:r>
      <w:r w:rsidR="00350A89">
        <w:rPr>
          <w:highlight w:val="white"/>
          <w:lang w:eastAsia="fi-FI"/>
        </w:rPr>
        <w:t>”</w:t>
      </w:r>
      <w:r w:rsidR="00C579DE">
        <w:rPr>
          <w:highlight w:val="white"/>
          <w:lang w:eastAsia="fi-FI"/>
        </w:rPr>
        <w:t xml:space="preserve"> </w:t>
      </w:r>
      <w:r w:rsidR="00CA5FC4">
        <w:rPr>
          <w:highlight w:val="white"/>
          <w:lang w:eastAsia="fi-FI"/>
        </w:rPr>
        <w:t>–</w:t>
      </w:r>
      <w:r w:rsidR="00C579DE">
        <w:rPr>
          <w:highlight w:val="white"/>
          <w:lang w:eastAsia="fi-FI"/>
        </w:rPr>
        <w:t>oppaan</w:t>
      </w:r>
      <w:r w:rsidR="00CA5FC4">
        <w:rPr>
          <w:highlight w:val="white"/>
          <w:lang w:eastAsia="fi-FI"/>
        </w:rPr>
        <w:t xml:space="preserve"> [4]</w:t>
      </w:r>
      <w:r w:rsidR="00C579DE">
        <w:rPr>
          <w:highlight w:val="white"/>
          <w:lang w:eastAsia="fi-FI"/>
        </w:rPr>
        <w:t xml:space="preserve"> periaatteit</w:t>
      </w:r>
      <w:r w:rsidR="001E57FA">
        <w:rPr>
          <w:highlight w:val="white"/>
          <w:lang w:eastAsia="fi-FI"/>
        </w:rPr>
        <w:t>a</w:t>
      </w:r>
      <w:r w:rsidR="00C579DE">
        <w:rPr>
          <w:highlight w:val="white"/>
          <w:lang w:eastAsia="fi-FI"/>
        </w:rPr>
        <w:t xml:space="preserve">. </w:t>
      </w:r>
      <w:r w:rsidR="00D330BD">
        <w:rPr>
          <w:highlight w:val="white"/>
          <w:lang w:eastAsia="fi-FI"/>
        </w:rPr>
        <w:t xml:space="preserve">Merkinnän näkymä-tiedon </w:t>
      </w:r>
      <w:r w:rsidR="00C579DE">
        <w:rPr>
          <w:highlight w:val="white"/>
          <w:lang w:eastAsia="fi-FI"/>
        </w:rPr>
        <w:t>jälkeen yksilöidään merkintään liittyvien ammattilaisten tiedot.</w:t>
      </w:r>
      <w:r>
        <w:rPr>
          <w:highlight w:val="white"/>
          <w:lang w:eastAsia="fi-FI"/>
        </w:rPr>
        <w:t xml:space="preserve"> ja k</w:t>
      </w:r>
      <w:r w:rsidR="00C579DE">
        <w:rPr>
          <w:highlight w:val="white"/>
          <w:lang w:eastAsia="fi-FI"/>
        </w:rPr>
        <w:t>olmantena hoitoprosessin vaihe</w:t>
      </w:r>
      <w:r w:rsidR="00C92623">
        <w:rPr>
          <w:highlight w:val="white"/>
          <w:lang w:eastAsia="fi-FI"/>
        </w:rPr>
        <w:t>en</w:t>
      </w:r>
      <w:r w:rsidR="00C579DE">
        <w:rPr>
          <w:highlight w:val="white"/>
          <w:lang w:eastAsia="fi-FI"/>
        </w:rPr>
        <w:t xml:space="preserve"> alle kirjataan varsinaiset merkinnän tiedot rakenteisessa ja näyttömuodos</w:t>
      </w:r>
      <w:r w:rsidR="001E57FA">
        <w:rPr>
          <w:highlight w:val="white"/>
          <w:lang w:eastAsia="fi-FI"/>
        </w:rPr>
        <w:t>sa.</w:t>
      </w:r>
    </w:p>
    <w:p w14:paraId="4D2C9A0F" w14:textId="77777777" w:rsidR="00991E89" w:rsidRDefault="00991E89" w:rsidP="00C579DE">
      <w:pPr>
        <w:rPr>
          <w:highlight w:val="white"/>
          <w:lang w:eastAsia="fi-FI"/>
        </w:rPr>
      </w:pPr>
    </w:p>
    <w:p w14:paraId="431F049F" w14:textId="77777777" w:rsidR="00C579DE" w:rsidRDefault="00157116" w:rsidP="00C579DE">
      <w:pPr>
        <w:ind w:left="284"/>
        <w:rPr>
          <w:highlight w:val="white"/>
          <w:lang w:eastAsia="fi-FI"/>
        </w:rPr>
      </w:pPr>
      <w:r>
        <w:rPr>
          <w:noProof/>
          <w:lang w:eastAsia="fi-FI"/>
        </w:rPr>
        <w:drawing>
          <wp:inline distT="0" distB="0" distL="0" distR="0" wp14:anchorId="5794EB42" wp14:editId="07123266">
            <wp:extent cx="1962150" cy="2752725"/>
            <wp:effectExtent l="0" t="0" r="0" b="9525"/>
            <wp:docPr id="4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11311" w14:textId="77777777" w:rsidR="00C579DE" w:rsidRDefault="00C579DE" w:rsidP="00C579DE">
      <w:pPr>
        <w:ind w:left="284"/>
        <w:rPr>
          <w:highlight w:val="white"/>
          <w:lang w:eastAsia="fi-FI"/>
        </w:rPr>
      </w:pPr>
      <w:r>
        <w:rPr>
          <w:highlight w:val="white"/>
          <w:lang w:eastAsia="fi-FI"/>
        </w:rPr>
        <w:t>Kuva 1:  Merkinnän rakenne</w:t>
      </w:r>
    </w:p>
    <w:p w14:paraId="7C453BB4" w14:textId="77777777" w:rsidR="00C579DE" w:rsidRDefault="00C579DE" w:rsidP="00C579DE">
      <w:pPr>
        <w:rPr>
          <w:highlight w:val="white"/>
          <w:lang w:eastAsia="fi-FI"/>
        </w:rPr>
      </w:pPr>
    </w:p>
    <w:p w14:paraId="07106201" w14:textId="77777777" w:rsidR="00924E07" w:rsidRDefault="00C579DE" w:rsidP="00C579DE">
      <w:r>
        <w:rPr>
          <w:highlight w:val="white"/>
          <w:lang w:eastAsia="fi-FI"/>
        </w:rPr>
        <w:t>Merkintöjen koostamisessa asiakirjoiksi noudatetaan olemassa</w:t>
      </w:r>
      <w:r w:rsidR="004C2906">
        <w:rPr>
          <w:highlight w:val="white"/>
          <w:lang w:eastAsia="fi-FI"/>
        </w:rPr>
        <w:t xml:space="preserve"> </w:t>
      </w:r>
      <w:r>
        <w:rPr>
          <w:highlight w:val="white"/>
          <w:lang w:eastAsia="fi-FI"/>
        </w:rPr>
        <w:t xml:space="preserve">olevaa </w:t>
      </w:r>
      <w:r w:rsidR="004C2906">
        <w:rPr>
          <w:highlight w:val="white"/>
          <w:lang w:eastAsia="fi-FI"/>
        </w:rPr>
        <w:t>määritystä</w:t>
      </w:r>
      <w:r w:rsidR="00E446D1">
        <w:rPr>
          <w:highlight w:val="white"/>
          <w:lang w:eastAsia="fi-FI"/>
        </w:rPr>
        <w:t xml:space="preserve"> </w:t>
      </w:r>
      <w:r w:rsidR="004C2906">
        <w:rPr>
          <w:lang w:eastAsia="fi-FI"/>
        </w:rPr>
        <w:t>”</w:t>
      </w:r>
      <w:del w:id="332" w:author="Tekijä">
        <w:r w:rsidR="00E446D1" w:rsidRPr="00E446D1" w:rsidDel="00CF2799">
          <w:rPr>
            <w:szCs w:val="24"/>
          </w:rPr>
          <w:delText xml:space="preserve">eArkisto </w:delText>
        </w:r>
      </w:del>
      <w:ins w:id="333" w:author="Tekijä">
        <w:r w:rsidR="00CF2799">
          <w:rPr>
            <w:szCs w:val="24"/>
          </w:rPr>
          <w:t>Potilastiedon arkisto</w:t>
        </w:r>
        <w:r w:rsidR="00CF2799" w:rsidRPr="00E446D1">
          <w:rPr>
            <w:szCs w:val="24"/>
          </w:rPr>
          <w:t xml:space="preserve"> </w:t>
        </w:r>
      </w:ins>
      <w:r w:rsidR="00E446D1" w:rsidRPr="00E446D1">
        <w:rPr>
          <w:szCs w:val="24"/>
        </w:rPr>
        <w:t>– Potilastietojärjestelmien käyttötapaukset</w:t>
      </w:r>
      <w:r w:rsidR="004C2906">
        <w:rPr>
          <w:szCs w:val="24"/>
        </w:rPr>
        <w:t>”</w:t>
      </w:r>
      <w:r w:rsidR="00910BB8">
        <w:rPr>
          <w:highlight w:val="white"/>
          <w:lang w:eastAsia="fi-FI"/>
        </w:rPr>
        <w:t xml:space="preserve"> </w:t>
      </w:r>
      <w:r w:rsidR="004C2906">
        <w:rPr>
          <w:highlight w:val="white"/>
          <w:lang w:eastAsia="fi-FI"/>
        </w:rPr>
        <w:t>[3]</w:t>
      </w:r>
      <w:r w:rsidR="004C2906">
        <w:rPr>
          <w:lang w:eastAsia="fi-FI"/>
        </w:rPr>
        <w:t>.</w:t>
      </w:r>
    </w:p>
    <w:p w14:paraId="1A8C6C59" w14:textId="77777777" w:rsidR="00924E07" w:rsidRDefault="00924E07" w:rsidP="004B2FA6"/>
    <w:p w14:paraId="18255DB6" w14:textId="77777777" w:rsidR="00753B63" w:rsidRDefault="00753B63" w:rsidP="004B2FA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249A4" w:rsidRPr="00CF4E8E" w14:paraId="12F1A899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DE9D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</w:p>
          <w:p w14:paraId="59D12285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********************************************************</w:t>
            </w:r>
          </w:p>
          <w:p w14:paraId="47264153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 xml:space="preserve">  CDA Body</w:t>
            </w:r>
          </w:p>
          <w:p w14:paraId="21A4F468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********************************************************</w:t>
            </w:r>
          </w:p>
          <w:p w14:paraId="5040F8CC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67957ABB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C9242DB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structuredBody</w:t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F4E8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E446D1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OID1.2.246.10.1234567.11.2012</w:t>
            </w:r>
            <w:r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.</w:t>
            </w:r>
            <w:r w:rsidR="00E446D1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160.1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21BAD1E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      Merkin</w:t>
            </w:r>
            <w:r w:rsidR="00E446D1"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tä</w:t>
            </w:r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ACD1E8E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6A1A1270" w14:textId="77777777" w:rsidR="00A50668" w:rsidRPr="00CF4E8E" w:rsidDel="00923DC7" w:rsidRDefault="00A50668" w:rsidP="00A50668">
            <w:pPr>
              <w:autoSpaceDE w:val="0"/>
              <w:autoSpaceDN w:val="0"/>
              <w:adjustRightInd w:val="0"/>
              <w:jc w:val="left"/>
              <w:rPr>
                <w:del w:id="334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335" w:author="Tekijä">
              <w:r w:rsidRPr="00CF4E8E" w:rsidDel="00923DC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 w:rsidDel="00923DC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 w:rsidDel="00923DC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 w:rsidDel="00923DC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 w:rsidDel="00923DC7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&lt;!--</w:delText>
              </w:r>
              <w:r w:rsidRPr="00CF4E8E" w:rsidDel="00923DC7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delText xml:space="preserve"> Merkinnän OID</w:delText>
              </w:r>
              <w:r w:rsidR="00910BB8" w:rsidRPr="00CF4E8E" w:rsidDel="00923DC7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delText xml:space="preserve"> ja määrittelyn versio</w:delText>
              </w:r>
              <w:r w:rsidRPr="00CF4E8E" w:rsidDel="00923DC7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delText xml:space="preserve">  </w:delText>
              </w:r>
              <w:r w:rsidRPr="00CF4E8E" w:rsidDel="00923DC7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--&gt;</w:delText>
              </w:r>
            </w:del>
          </w:p>
          <w:p w14:paraId="05423F43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  <w:rPrChange w:id="336" w:author="Tekijä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</w:rPrChange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  <w:rPrChange w:id="337" w:author="Tekijä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</w:rPrChange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eastAsia="fi-FI"/>
                <w:rPrChange w:id="338" w:author="Tekijä">
                  <w:rPr>
                    <w:rFonts w:ascii="Courier New" w:hAnsi="Courier New" w:cs="Courier New"/>
                    <w:color w:val="800000"/>
                    <w:sz w:val="18"/>
                    <w:lang w:val="en-US" w:eastAsia="fi-FI"/>
                  </w:rPr>
                </w:rPrChange>
              </w:rPr>
              <w:t>section</w:t>
            </w:r>
            <w:del w:id="339" w:author="Tekijä">
              <w:r w:rsidRPr="00CF4E8E" w:rsidDel="00923DC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  <w:rPrChange w:id="340" w:author="Tekijä">
                    <w:rPr>
                      <w:rFonts w:ascii="Courier New" w:hAnsi="Courier New" w:cs="Courier New"/>
                      <w:i/>
                      <w:iCs/>
                      <w:color w:val="008080"/>
                      <w:sz w:val="18"/>
                      <w:lang w:val="en-US" w:eastAsia="fi-FI"/>
                    </w:rPr>
                  </w:rPrChange>
                </w:rPr>
                <w:delText xml:space="preserve"> </w:delText>
              </w:r>
              <w:r w:rsidRPr="00CF4E8E" w:rsidDel="00923DC7">
                <w:rPr>
                  <w:rFonts w:ascii="Courier New" w:hAnsi="Courier New" w:cs="Courier New"/>
                  <w:color w:val="FF0000"/>
                  <w:sz w:val="18"/>
                  <w:lang w:eastAsia="fi-FI"/>
                  <w:rPrChange w:id="341" w:author="Tekijä">
                    <w:rPr>
                      <w:rFonts w:ascii="Courier New" w:hAnsi="Courier New" w:cs="Courier New"/>
                      <w:color w:val="FF0000"/>
                      <w:sz w:val="18"/>
                      <w:lang w:val="en-US" w:eastAsia="fi-FI"/>
                    </w:rPr>
                  </w:rPrChange>
                </w:rPr>
                <w:delText>ID</w:delText>
              </w:r>
              <w:r w:rsidRPr="00CF4E8E" w:rsidDel="00923DC7">
                <w:rPr>
                  <w:rFonts w:ascii="Courier New" w:hAnsi="Courier New" w:cs="Courier New"/>
                  <w:color w:val="0000FF"/>
                  <w:sz w:val="18"/>
                  <w:lang w:eastAsia="fi-FI"/>
                  <w:rPrChange w:id="342" w:author="Tekijä">
                    <w:rPr>
                      <w:rFonts w:ascii="Courier New" w:hAnsi="Courier New" w:cs="Courier New"/>
                      <w:color w:val="0000FF"/>
                      <w:sz w:val="18"/>
                      <w:lang w:val="en-US" w:eastAsia="fi-FI"/>
                    </w:rPr>
                  </w:rPrChange>
                </w:rPr>
                <w:delText>="</w:delText>
              </w:r>
              <w:r w:rsidR="00910BB8" w:rsidRPr="00CF4E8E" w:rsidDel="00923DC7">
                <w:rPr>
                  <w:rFonts w:ascii="Courier New" w:hAnsi="Courier New" w:cs="Courier New"/>
                  <w:color w:val="000000"/>
                  <w:sz w:val="18"/>
                  <w:lang w:eastAsia="fi-FI"/>
                  <w:rPrChange w:id="343" w:author="Tekijä">
                    <w:rPr>
                      <w:rFonts w:ascii="Courier New" w:hAnsi="Courier New" w:cs="Courier New"/>
                      <w:color w:val="000000"/>
                      <w:sz w:val="18"/>
                      <w:lang w:val="en-US" w:eastAsia="fi-FI"/>
                    </w:rPr>
                  </w:rPrChange>
                </w:rPr>
                <w:delText>OID1.2.246.10.1234567.11.2012.160.2</w:delText>
              </w:r>
              <w:r w:rsidRPr="00CF4E8E" w:rsidDel="00923DC7">
                <w:rPr>
                  <w:rFonts w:ascii="Courier New" w:hAnsi="Courier New" w:cs="Courier New"/>
                  <w:color w:val="0000FF"/>
                  <w:sz w:val="18"/>
                  <w:lang w:eastAsia="fi-FI"/>
                  <w:rPrChange w:id="344" w:author="Tekijä">
                    <w:rPr>
                      <w:rFonts w:ascii="Courier New" w:hAnsi="Courier New" w:cs="Courier New"/>
                      <w:color w:val="0000FF"/>
                      <w:sz w:val="18"/>
                      <w:lang w:val="en-US" w:eastAsia="fi-FI"/>
                    </w:rPr>
                  </w:rPrChange>
                </w:rPr>
                <w:delText>"</w:delText>
              </w:r>
            </w:del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  <w:rPrChange w:id="345" w:author="Tekijä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</w:rPrChange>
              </w:rPr>
              <w:t>&gt;</w:t>
            </w:r>
          </w:p>
          <w:p w14:paraId="5981A862" w14:textId="77777777" w:rsidR="00923DC7" w:rsidRPr="00CF4E8E" w:rsidRDefault="00923DC7" w:rsidP="00A50668">
            <w:pPr>
              <w:autoSpaceDE w:val="0"/>
              <w:autoSpaceDN w:val="0"/>
              <w:adjustRightInd w:val="0"/>
              <w:jc w:val="left"/>
              <w:rPr>
                <w:ins w:id="346" w:author="Tekijä"/>
                <w:rFonts w:ascii="Courier New" w:hAnsi="Courier New" w:cs="Courier New"/>
                <w:i/>
                <w:iCs/>
                <w:color w:val="008080"/>
                <w:sz w:val="18"/>
                <w:lang w:eastAsia="fi-FI"/>
                <w:rPrChange w:id="347" w:author="Tekijä">
                  <w:rPr>
                    <w:ins w:id="348" w:author="Tekijä"/>
                    <w:rFonts w:ascii="Courier New" w:hAnsi="Courier New" w:cs="Courier New"/>
                    <w:i/>
                    <w:iCs/>
                    <w:color w:val="008080"/>
                    <w:sz w:val="18"/>
                    <w:lang w:val="en-US" w:eastAsia="fi-FI"/>
                  </w:rPr>
                </w:rPrChange>
              </w:rPr>
            </w:pPr>
            <w:ins w:id="349" w:author="Tekijä"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CF4E8E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t xml:space="preserve"> Merkinnän OID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5E259689" w14:textId="77777777" w:rsidR="00A50668" w:rsidRPr="00CF4E8E" w:rsidDel="00681F73" w:rsidRDefault="00A50668">
            <w:pPr>
              <w:autoSpaceDE w:val="0"/>
              <w:autoSpaceDN w:val="0"/>
              <w:adjustRightInd w:val="0"/>
              <w:jc w:val="left"/>
              <w:rPr>
                <w:del w:id="35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  <w:rPrChange w:id="351" w:author="Tekijä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lang w:val="en-US" w:eastAsia="fi-FI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  <w:rPrChange w:id="352" w:author="Tekijä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lang w:val="en-US" w:eastAsia="fi-FI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  <w:rPrChange w:id="353" w:author="Tekijä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lang w:val="en-US" w:eastAsia="fi-FI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  <w:rPrChange w:id="354" w:author="Tekijä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lang w:val="en-US" w:eastAsia="fi-FI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  <w:rPrChange w:id="355" w:author="Tekijä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lang w:val="en-US" w:eastAsia="fi-FI"/>
                  </w:rPr>
                </w:rPrChange>
              </w:rPr>
              <w:tab/>
            </w:r>
            <w:del w:id="356" w:author="Tekijä">
              <w:r w:rsidRPr="00CF4E8E" w:rsidDel="00681F7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</w:delText>
              </w:r>
              <w:r w:rsidRPr="00CF4E8E" w:rsidDel="00681F73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templateId</w:delText>
              </w:r>
              <w:r w:rsidRPr="00CF4E8E" w:rsidDel="00681F73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Pr="00CF4E8E" w:rsidDel="00681F73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root</w:delText>
              </w:r>
              <w:r w:rsidRPr="00CF4E8E" w:rsidDel="00681F7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Pr="00CF4E8E" w:rsidDel="00681F7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1.2.246.777.11.</w:delText>
              </w:r>
              <w:r w:rsidR="00397E20" w:rsidRPr="00CF4E8E" w:rsidDel="00681F7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201</w:delText>
              </w:r>
              <w:r w:rsidR="00B653CD" w:rsidRPr="00CF4E8E" w:rsidDel="00681F7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3</w:delText>
              </w:r>
              <w:r w:rsidRPr="00CF4E8E" w:rsidDel="00681F7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.</w:delText>
              </w:r>
              <w:r w:rsidR="00B653CD" w:rsidRPr="00CF4E8E" w:rsidDel="00681F7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1</w:delText>
              </w:r>
              <w:r w:rsidR="00FF3D59" w:rsidRPr="00CF4E8E" w:rsidDel="00681F7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1</w:delText>
              </w:r>
              <w:r w:rsidRPr="00CF4E8E" w:rsidDel="00681F7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"/&gt;</w:delText>
              </w:r>
            </w:del>
          </w:p>
          <w:p w14:paraId="630CE4ED" w14:textId="77777777" w:rsidR="00910BB8" w:rsidRPr="00CF4E8E" w:rsidDel="00923DC7" w:rsidRDefault="00910BB8">
            <w:pPr>
              <w:autoSpaceDE w:val="0"/>
              <w:autoSpaceDN w:val="0"/>
              <w:adjustRightInd w:val="0"/>
              <w:jc w:val="left"/>
              <w:rPr>
                <w:del w:id="35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358" w:author="Tekijä">
              <w:r w:rsidRPr="00CF4E8E" w:rsidDel="00681F7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 xml:space="preserve">             </w:delText>
              </w:r>
            </w:del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r w:rsidRPr="00CF4E8E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=”1.2.246.10.1234567.11.2012.160.2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”&gt;</w:t>
            </w:r>
          </w:p>
          <w:p w14:paraId="00B74C2A" w14:textId="77777777" w:rsidR="006249A4" w:rsidRPr="00CF4E8E" w:rsidRDefault="006249A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rPrChange w:id="359" w:author="Tekijä">
                  <w:rPr/>
                </w:rPrChange>
              </w:rPr>
            </w:pPr>
          </w:p>
        </w:tc>
      </w:tr>
    </w:tbl>
    <w:p w14:paraId="5BDDB80B" w14:textId="77777777" w:rsidR="006249A4" w:rsidRDefault="006249A4" w:rsidP="006249A4"/>
    <w:p w14:paraId="63EA67C1" w14:textId="77777777" w:rsidR="006249A4" w:rsidDel="00923DC7" w:rsidRDefault="006249A4" w:rsidP="004B2FA6">
      <w:pPr>
        <w:rPr>
          <w:del w:id="360" w:author="Tekijä"/>
        </w:rPr>
      </w:pPr>
      <w:del w:id="361" w:author="Tekijä">
        <w:r w:rsidDel="00923DC7">
          <w:delText>Merkinnän alle templateI</w:delText>
        </w:r>
        <w:r w:rsidR="00D80B0A" w:rsidDel="00923DC7">
          <w:delText>d-</w:delText>
        </w:r>
        <w:r w:rsidDel="00923DC7">
          <w:delText>kohtaa</w:delText>
        </w:r>
        <w:r w:rsidR="00D80B0A" w:rsidDel="00923DC7">
          <w:delText>n</w:delText>
        </w:r>
        <w:r w:rsidDel="00923DC7">
          <w:delText xml:space="preserve"> t</w:delText>
        </w:r>
        <w:r w:rsidR="00910BB8" w:rsidDel="00923DC7">
          <w:delText>ulee tämän määrittelyn OID.</w:delText>
        </w:r>
        <w:bookmarkStart w:id="362" w:name="_Toc412718310"/>
        <w:bookmarkEnd w:id="362"/>
      </w:del>
    </w:p>
    <w:p w14:paraId="329B52E5" w14:textId="77777777" w:rsidR="00924E07" w:rsidRPr="00910BB8" w:rsidRDefault="00924E07" w:rsidP="00910BB8">
      <w:pPr>
        <w:pStyle w:val="Otsikko2"/>
        <w:rPr>
          <w:lang w:val="fi-FI"/>
        </w:rPr>
      </w:pPr>
      <w:bookmarkStart w:id="363" w:name="_Toc412718311"/>
      <w:r w:rsidRPr="00753B63">
        <w:t>Näkymä</w:t>
      </w:r>
      <w:r w:rsidR="00910BB8">
        <w:t>tunnus</w:t>
      </w:r>
      <w:bookmarkEnd w:id="363"/>
    </w:p>
    <w:p w14:paraId="0BC7F7BB" w14:textId="77777777" w:rsidR="00924E07" w:rsidRDefault="00924E07" w:rsidP="004B2FA6"/>
    <w:p w14:paraId="117780ED" w14:textId="77777777" w:rsidR="00924E07" w:rsidRDefault="00C579DE" w:rsidP="004B2FA6">
      <w:r w:rsidRPr="00C579DE">
        <w:t>AR/YDIN - Näkymät 1.2.246.537.6.12.2002</w:t>
      </w:r>
      <w:r w:rsidR="00910BB8">
        <w:t xml:space="preserve"> koodistossa terveys- ja hoitosuunnitelmalle </w:t>
      </w:r>
      <w:r>
        <w:t>on varattu oma näkymätun</w:t>
      </w:r>
      <w:r w:rsidR="00910BB8">
        <w:t xml:space="preserve">nus </w:t>
      </w:r>
      <w:r w:rsidR="00AA3E2F">
        <w:t xml:space="preserve">345 </w:t>
      </w:r>
      <w:ins w:id="364" w:author="Tekijä">
        <w:r w:rsidR="00923DC7">
          <w:t xml:space="preserve">Terveys- ja hoitosuunnitelma </w:t>
        </w:r>
      </w:ins>
      <w:r w:rsidR="00923A6E">
        <w:t>(</w:t>
      </w:r>
      <w:r w:rsidR="00AA3E2F">
        <w:t>YHOS</w:t>
      </w:r>
      <w:r w:rsidR="00923A6E">
        <w:t>).</w:t>
      </w:r>
      <w:r w:rsidR="00910BB8">
        <w:t xml:space="preserve">. </w:t>
      </w:r>
    </w:p>
    <w:p w14:paraId="3099BC38" w14:textId="77777777" w:rsidR="00753B63" w:rsidRDefault="00753B63" w:rsidP="00614C0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14C0F" w14:paraId="45837B96" w14:textId="77777777" w:rsidTr="00614C0F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8C0F" w14:textId="77777777" w:rsidR="00EE0EC4" w:rsidRPr="00EE0EC4" w:rsidRDefault="00EE0EC4" w:rsidP="00EE0EC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EE0EC4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r w:rsidR="00931A56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="0062105C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Näkymän tunnistaminen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5C7DB84" w14:textId="77777777" w:rsidR="00EE0EC4" w:rsidRPr="00D11ADD" w:rsidRDefault="00EE0EC4" w:rsidP="00EE0EC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0C0DF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11AD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C2428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7A5FB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054956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AA3E2F" w:rsidRPr="00004AD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345</w:t>
            </w:r>
            <w:r w:rsidRPr="00004AD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04AD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534F4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522BB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C84F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C84F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C84F37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C84F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AR/YDIN - Näkymät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C84F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B653C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B653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del w:id="365" w:author="Tekijä">
              <w:r w:rsidR="00F96A05" w:rsidRPr="00B653CD" w:rsidDel="00923DC7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 xml:space="preserve"> YHOS</w:delText>
              </w:r>
            </w:del>
            <w:ins w:id="366" w:author="Tekijä">
              <w:r w:rsidR="00923DC7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Terveys- ja hoitosuunnitelma</w:t>
              </w:r>
            </w:ins>
            <w:r w:rsidRPr="00D11AD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5F3D160B" w14:textId="77777777" w:rsidR="00614C0F" w:rsidRPr="00614C0F" w:rsidRDefault="00EE0EC4" w:rsidP="00EE0EC4">
            <w:pPr>
              <w:autoSpaceDE w:val="0"/>
              <w:autoSpaceDN w:val="0"/>
              <w:adjustRightInd w:val="0"/>
              <w:jc w:val="left"/>
            </w:pP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0BB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del w:id="367" w:author="Tekijä">
              <w:r w:rsidRPr="00910BB8" w:rsidDel="00923DC7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 xml:space="preserve">Näkymä: </w:delText>
              </w:r>
            </w:del>
            <w:r w:rsidR="00910BB8" w:rsidRPr="00910BB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Terveys- ja hoitosuunnitelma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910BB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6029104B" w14:textId="77777777" w:rsidR="006249A4" w:rsidRDefault="006249A4" w:rsidP="006249A4">
      <w:pPr>
        <w:pStyle w:val="Otsikko2"/>
      </w:pPr>
      <w:bookmarkStart w:id="368" w:name="_Toc412718312"/>
      <w:r>
        <w:t>Merkinnän osallistuj</w:t>
      </w:r>
      <w:r w:rsidR="00EE0EC4">
        <w:t>ien tiedot näyttömuodossa</w:t>
      </w:r>
      <w:bookmarkEnd w:id="368"/>
    </w:p>
    <w:p w14:paraId="2262EF2E" w14:textId="77777777" w:rsidR="00CD1998" w:rsidRDefault="005F6557" w:rsidP="00CD1998">
      <w:r>
        <w:t>Mer</w:t>
      </w:r>
      <w:r w:rsidR="006F3664">
        <w:t xml:space="preserve">kinnän osallistujien tekijöiden tiedot ja päiväys </w:t>
      </w:r>
      <w:r w:rsidR="005D2928">
        <w:t xml:space="preserve">ilmoitetaan </w:t>
      </w:r>
      <w:r w:rsidR="006F3664">
        <w:t xml:space="preserve">näyttömuodossa text-elementissä. Merkinnän tietojen osalta toteutus </w:t>
      </w:r>
      <w:r w:rsidR="001A4973">
        <w:t xml:space="preserve">tehdään </w:t>
      </w:r>
      <w:r w:rsidR="006F3664">
        <w:t xml:space="preserve">Kertomus ja lomakkeet </w:t>
      </w:r>
      <w:r w:rsidR="002C1AF2">
        <w:t>-</w:t>
      </w:r>
      <w:r w:rsidR="00C92623">
        <w:t xml:space="preserve">määrittelyn mukaisesti </w:t>
      </w:r>
      <w:r w:rsidR="006F3664">
        <w:t>[</w:t>
      </w:r>
      <w:r w:rsidR="00350A89">
        <w:t>4</w:t>
      </w:r>
      <w:r w:rsidR="006F3664">
        <w:t>]</w:t>
      </w:r>
      <w:r w:rsidR="00C92623">
        <w:t>.</w:t>
      </w:r>
    </w:p>
    <w:p w14:paraId="487E7AB2" w14:textId="77777777" w:rsidR="00CD1998" w:rsidRDefault="00CD1998" w:rsidP="00CD199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D1998" w:rsidRPr="00BF6B8D" w14:paraId="69C4823F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E757" w14:textId="77777777" w:rsidR="000E6624" w:rsidRPr="00CF4E8E" w:rsidRDefault="000E6624" w:rsidP="000E6624">
            <w:pPr>
              <w:autoSpaceDE w:val="0"/>
              <w:autoSpaceDN w:val="0"/>
              <w:adjustRightInd w:val="0"/>
              <w:jc w:val="left"/>
              <w:rPr>
                <w:ins w:id="369" w:author="Tekijä"/>
                <w:rFonts w:ascii="Courier New" w:hAnsi="Courier New" w:cs="Courier New"/>
                <w:color w:val="0000FF"/>
                <w:sz w:val="18"/>
                <w:lang w:eastAsia="fi-FI"/>
                <w:rPrChange w:id="370" w:author="Tekijä">
                  <w:rPr>
                    <w:ins w:id="371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372" w:author="Tekijä"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  <w:rPrChange w:id="373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eastAsia="fi-FI"/>
                  <w:rPrChange w:id="374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text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  <w:rPrChange w:id="375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29F8C4EE" w14:textId="77777777" w:rsidR="000E6624" w:rsidRPr="00CF4E8E" w:rsidRDefault="000E6624" w:rsidP="000E6624">
            <w:pPr>
              <w:autoSpaceDE w:val="0"/>
              <w:autoSpaceDN w:val="0"/>
              <w:adjustRightInd w:val="0"/>
              <w:jc w:val="left"/>
              <w:rPr>
                <w:ins w:id="376" w:author="Tekijä"/>
                <w:rFonts w:ascii="Courier New" w:hAnsi="Courier New" w:cs="Courier New"/>
                <w:color w:val="0000FF"/>
                <w:sz w:val="18"/>
                <w:lang w:eastAsia="fi-FI"/>
                <w:rPrChange w:id="377" w:author="Tekijä">
                  <w:rPr>
                    <w:ins w:id="378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379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lang w:eastAsia="fi-FI"/>
                  <w:rPrChange w:id="380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  <w:rPrChange w:id="381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eastAsia="fi-FI"/>
                  <w:rPrChange w:id="382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paragraph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  <w:rPrChange w:id="383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lang w:eastAsia="fi-FI"/>
                  <w:rPrChange w:id="384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Mämmilän terveyskeskus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  <w:rPrChange w:id="385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eastAsia="fi-FI"/>
                  <w:rPrChange w:id="386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paragraph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  <w:rPrChange w:id="387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47A7AD83" w14:textId="77777777" w:rsidR="000E6624" w:rsidRPr="00CF4E8E" w:rsidRDefault="000E6624" w:rsidP="000E6624">
            <w:pPr>
              <w:autoSpaceDE w:val="0"/>
              <w:autoSpaceDN w:val="0"/>
              <w:adjustRightInd w:val="0"/>
              <w:jc w:val="left"/>
              <w:rPr>
                <w:ins w:id="388" w:author="Tekijä"/>
                <w:rFonts w:ascii="Courier New" w:hAnsi="Courier New" w:cs="Courier New"/>
                <w:color w:val="0000FF"/>
                <w:sz w:val="18"/>
                <w:lang w:val="en-US" w:eastAsia="fi-FI"/>
                <w:rPrChange w:id="389" w:author="Tekijä">
                  <w:rPr>
                    <w:ins w:id="390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391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lang w:eastAsia="fi-FI"/>
                  <w:rPrChange w:id="392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393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val="en-US" w:eastAsia="fi-FI"/>
                  <w:rPrChange w:id="394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paragraph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395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lang w:val="en-US" w:eastAsia="fi-FI"/>
                  <w:rPrChange w:id="396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LL Leo Lekuri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397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val="en-US" w:eastAsia="fi-FI"/>
                  <w:rPrChange w:id="398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paragraph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399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06B84645" w14:textId="77777777" w:rsidR="000E6624" w:rsidRPr="00CF4E8E" w:rsidRDefault="000E6624" w:rsidP="000E6624">
            <w:pPr>
              <w:autoSpaceDE w:val="0"/>
              <w:autoSpaceDN w:val="0"/>
              <w:adjustRightInd w:val="0"/>
              <w:jc w:val="left"/>
              <w:rPr>
                <w:ins w:id="400" w:author="Tekijä"/>
                <w:rFonts w:ascii="Courier New" w:hAnsi="Courier New" w:cs="Courier New"/>
                <w:color w:val="0000FF"/>
                <w:sz w:val="18"/>
                <w:lang w:val="en-US" w:eastAsia="fi-FI"/>
                <w:rPrChange w:id="401" w:author="Tekijä">
                  <w:rPr>
                    <w:ins w:id="402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403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lang w:val="en-US" w:eastAsia="fi-FI"/>
                  <w:rPrChange w:id="404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405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val="en-US" w:eastAsia="fi-FI"/>
                  <w:rPrChange w:id="406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paragraph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407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lang w:val="en-US" w:eastAsia="fi-FI"/>
                  <w:rPrChange w:id="408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13.3.2014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409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val="en-US" w:eastAsia="fi-FI"/>
                  <w:rPrChange w:id="410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paragraph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411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666C8A13" w14:textId="77777777" w:rsidR="000E6624" w:rsidRPr="00CF4E8E" w:rsidRDefault="000E6624" w:rsidP="000E6624">
            <w:pPr>
              <w:autoSpaceDE w:val="0"/>
              <w:autoSpaceDN w:val="0"/>
              <w:adjustRightInd w:val="0"/>
              <w:jc w:val="left"/>
              <w:rPr>
                <w:ins w:id="412" w:author="Tekijä"/>
                <w:rFonts w:ascii="Courier New" w:hAnsi="Courier New" w:cs="Courier New"/>
                <w:color w:val="0000FF"/>
                <w:sz w:val="18"/>
                <w:lang w:val="en-US" w:eastAsia="fi-FI"/>
                <w:rPrChange w:id="413" w:author="Tekijä">
                  <w:rPr>
                    <w:ins w:id="414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415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lang w:val="en-US" w:eastAsia="fi-FI"/>
                  <w:rPrChange w:id="416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417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val="en-US" w:eastAsia="fi-FI"/>
                  <w:rPrChange w:id="418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br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419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/&gt;</w:t>
              </w:r>
            </w:ins>
          </w:p>
          <w:p w14:paraId="6CF9DFE7" w14:textId="77777777" w:rsidR="005D2928" w:rsidRPr="00BF6B8D" w:rsidDel="000E6624" w:rsidRDefault="000E6624" w:rsidP="005D2928">
            <w:pPr>
              <w:autoSpaceDE w:val="0"/>
              <w:autoSpaceDN w:val="0"/>
              <w:adjustRightInd w:val="0"/>
              <w:jc w:val="left"/>
              <w:rPr>
                <w:del w:id="420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ins w:id="421" w:author="Tekijä"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42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val="en-US" w:eastAsia="fi-FI"/>
                  <w:rPrChange w:id="423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text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424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  <w:del w:id="425" w:author="Tekijä">
              <w:r w:rsidR="005D2928"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</w:delText>
              </w:r>
              <w:r w:rsidR="005D2928"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text</w:delText>
              </w:r>
              <w:r w:rsidR="005D2928" w:rsidRPr="00BF6B8D" w:rsidDel="000E6624">
                <w:rPr>
                  <w:rFonts w:ascii="Arial" w:hAnsi="Arial" w:cs="Arial"/>
                  <w:color w:val="FF0000"/>
                  <w:sz w:val="20"/>
                  <w:highlight w:val="white"/>
                  <w:lang w:val="fr-FR"/>
                </w:rPr>
                <w:delText xml:space="preserve"> ID</w:delText>
              </w:r>
              <w:r w:rsidR="005D2928"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="</w:delText>
              </w:r>
              <w:r w:rsidR="005D2928"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delText>OID1.2.246.10.1234567.11.2011.160.3</w:delText>
              </w:r>
              <w:r w:rsidR="005D2928"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"&gt;</w:delText>
              </w:r>
            </w:del>
          </w:p>
          <w:p w14:paraId="490F9B6D" w14:textId="77777777" w:rsidR="005D2928" w:rsidRPr="00BF6B8D" w:rsidDel="000E6624" w:rsidRDefault="005D2928" w:rsidP="005D2928">
            <w:pPr>
              <w:autoSpaceDE w:val="0"/>
              <w:autoSpaceDN w:val="0"/>
              <w:adjustRightInd w:val="0"/>
              <w:jc w:val="left"/>
              <w:rPr>
                <w:del w:id="426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427" w:author="Tekijä"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paragraph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</w:del>
          </w:p>
          <w:p w14:paraId="76CA7DD6" w14:textId="77777777" w:rsidR="005D2928" w:rsidRPr="00BF6B8D" w:rsidDel="000E6624" w:rsidRDefault="005D2928" w:rsidP="005D2928">
            <w:pPr>
              <w:autoSpaceDE w:val="0"/>
              <w:autoSpaceDN w:val="0"/>
              <w:adjustRightInd w:val="0"/>
              <w:jc w:val="left"/>
              <w:rPr>
                <w:del w:id="428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429" w:author="Tekijä"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content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delText>XXX Terveysasema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&lt;/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content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</w:del>
          </w:p>
          <w:p w14:paraId="514A6165" w14:textId="77777777" w:rsidR="005D2928" w:rsidRPr="00BF6B8D" w:rsidDel="000E6624" w:rsidRDefault="005D2928" w:rsidP="005D2928">
            <w:pPr>
              <w:autoSpaceDE w:val="0"/>
              <w:autoSpaceDN w:val="0"/>
              <w:adjustRightInd w:val="0"/>
              <w:jc w:val="left"/>
              <w:rPr>
                <w:del w:id="430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431" w:author="Tekijä"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&lt;/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paragraph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</w:del>
          </w:p>
          <w:p w14:paraId="2D8733D6" w14:textId="77777777" w:rsidR="005D2928" w:rsidRPr="00BF6B8D" w:rsidDel="000E6624" w:rsidRDefault="005D2928" w:rsidP="005D2928">
            <w:pPr>
              <w:autoSpaceDE w:val="0"/>
              <w:autoSpaceDN w:val="0"/>
              <w:adjustRightInd w:val="0"/>
              <w:jc w:val="left"/>
              <w:rPr>
                <w:del w:id="432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433" w:author="Tekijä"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paragraph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</w:del>
          </w:p>
          <w:p w14:paraId="36DC71E8" w14:textId="77777777" w:rsidR="005D2928" w:rsidRPr="00BF6B8D" w:rsidDel="000E6624" w:rsidRDefault="005D2928" w:rsidP="005D2928">
            <w:pPr>
              <w:autoSpaceDE w:val="0"/>
              <w:autoSpaceDN w:val="0"/>
              <w:adjustRightInd w:val="0"/>
              <w:jc w:val="left"/>
              <w:rPr>
                <w:del w:id="434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435" w:author="Tekijä"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content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delText>LL Erkki Esimerkki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&lt;/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content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</w:del>
          </w:p>
          <w:p w14:paraId="420AB0F7" w14:textId="77777777" w:rsidR="005D2928" w:rsidRPr="00BF6B8D" w:rsidDel="000E6624" w:rsidRDefault="005D2928" w:rsidP="005D2928">
            <w:pPr>
              <w:autoSpaceDE w:val="0"/>
              <w:autoSpaceDN w:val="0"/>
              <w:adjustRightInd w:val="0"/>
              <w:jc w:val="left"/>
              <w:rPr>
                <w:del w:id="436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437" w:author="Tekijä"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content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delText>504-ammattihenkilön lisätieto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&lt;/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content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</w:del>
          </w:p>
          <w:p w14:paraId="2F33CBD9" w14:textId="77777777" w:rsidR="005D2928" w:rsidRPr="00BF6B8D" w:rsidDel="000E6624" w:rsidRDefault="005D2928" w:rsidP="005D2928">
            <w:pPr>
              <w:autoSpaceDE w:val="0"/>
              <w:autoSpaceDN w:val="0"/>
              <w:adjustRightInd w:val="0"/>
              <w:jc w:val="left"/>
              <w:rPr>
                <w:del w:id="438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439" w:author="Tekijä"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&lt;/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paragraph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</w:del>
          </w:p>
          <w:p w14:paraId="71200EAF" w14:textId="77777777" w:rsidR="005D2928" w:rsidRPr="00BF6B8D" w:rsidDel="000E6624" w:rsidRDefault="005D2928" w:rsidP="005D2928">
            <w:pPr>
              <w:autoSpaceDE w:val="0"/>
              <w:autoSpaceDN w:val="0"/>
              <w:adjustRightInd w:val="0"/>
              <w:jc w:val="left"/>
              <w:rPr>
                <w:del w:id="440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441" w:author="Tekijä"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paragraph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</w:del>
          </w:p>
          <w:p w14:paraId="75E03B05" w14:textId="77777777" w:rsidR="005D2928" w:rsidRPr="00BF6B8D" w:rsidDel="000E6624" w:rsidRDefault="005D2928" w:rsidP="005D2928">
            <w:pPr>
              <w:autoSpaceDE w:val="0"/>
              <w:autoSpaceDN w:val="0"/>
              <w:adjustRightInd w:val="0"/>
              <w:jc w:val="left"/>
              <w:rPr>
                <w:del w:id="442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443" w:author="Tekijä"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content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delText>10.04.2012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&lt;/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content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</w:del>
          </w:p>
          <w:p w14:paraId="36451AF0" w14:textId="77777777" w:rsidR="005D2928" w:rsidRPr="00BF6B8D" w:rsidDel="000E6624" w:rsidRDefault="005D2928" w:rsidP="005D2928">
            <w:pPr>
              <w:autoSpaceDE w:val="0"/>
              <w:autoSpaceDN w:val="0"/>
              <w:adjustRightInd w:val="0"/>
              <w:jc w:val="left"/>
              <w:rPr>
                <w:del w:id="444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445" w:author="Tekijä"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&lt;/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paragraph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</w:del>
          </w:p>
          <w:p w14:paraId="1427473A" w14:textId="77777777" w:rsidR="005D2928" w:rsidRPr="00BF6B8D" w:rsidDel="000E6624" w:rsidRDefault="005D2928" w:rsidP="005D2928">
            <w:pPr>
              <w:autoSpaceDE w:val="0"/>
              <w:autoSpaceDN w:val="0"/>
              <w:adjustRightInd w:val="0"/>
              <w:jc w:val="left"/>
              <w:rPr>
                <w:del w:id="446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447" w:author="Tekijä"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br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/&gt;</w:delText>
              </w:r>
            </w:del>
          </w:p>
          <w:p w14:paraId="41E42DF9" w14:textId="77777777" w:rsidR="00CD1998" w:rsidRPr="00BF6B8D" w:rsidRDefault="005D2928" w:rsidP="005D2928">
            <w:pPr>
              <w:autoSpaceDE w:val="0"/>
              <w:autoSpaceDN w:val="0"/>
              <w:adjustRightInd w:val="0"/>
              <w:jc w:val="left"/>
              <w:rPr>
                <w:lang w:val="fr-FR"/>
              </w:rPr>
            </w:pPr>
            <w:del w:id="448" w:author="Tekijä"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&lt;/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text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</w:del>
          </w:p>
        </w:tc>
      </w:tr>
    </w:tbl>
    <w:p w14:paraId="32C58E18" w14:textId="77777777" w:rsidR="00AA747B" w:rsidRPr="00BF6B8D" w:rsidRDefault="00AA747B" w:rsidP="00AA747B">
      <w:pPr>
        <w:rPr>
          <w:lang w:val="fr-FR"/>
        </w:rPr>
      </w:pPr>
    </w:p>
    <w:p w14:paraId="5FE8F513" w14:textId="77777777" w:rsidR="00AA747B" w:rsidDel="000E6624" w:rsidRDefault="00AA747B" w:rsidP="00AA747B">
      <w:pPr>
        <w:rPr>
          <w:del w:id="449" w:author="Tekijä"/>
        </w:rPr>
      </w:pPr>
      <w:del w:id="450" w:author="Tekijä">
        <w:r w:rsidDel="000E6624">
          <w:delText xml:space="preserve">Samassa tekstiosuudessa ilmoitetaan </w:delText>
        </w:r>
        <w:r w:rsidR="00553969" w:rsidDel="000E6624">
          <w:delText xml:space="preserve">myös tieto </w:delText>
        </w:r>
        <w:r w:rsidR="00C92623" w:rsidDel="000E6624">
          <w:delText>”</w:delText>
        </w:r>
        <w:r w:rsidR="00553969" w:rsidDel="000E6624">
          <w:delText>504-ammattihenkilön lisätieto</w:delText>
        </w:r>
        <w:r w:rsidR="00C92623" w:rsidDel="000E6624">
          <w:delText>”</w:delText>
        </w:r>
        <w:r w:rsidR="00553969" w:rsidDel="000E6624">
          <w:delText xml:space="preserve"> (pelkästään näyttömuodossa).</w:delText>
        </w:r>
        <w:bookmarkStart w:id="451" w:name="_Toc412718313"/>
        <w:bookmarkEnd w:id="451"/>
      </w:del>
    </w:p>
    <w:p w14:paraId="070EC940" w14:textId="77777777" w:rsidR="00AA747B" w:rsidDel="000E6624" w:rsidRDefault="00AA747B" w:rsidP="00AA747B">
      <w:pPr>
        <w:rPr>
          <w:del w:id="452" w:author="Tekijä"/>
        </w:rPr>
      </w:pPr>
      <w:bookmarkStart w:id="453" w:name="_Toc412718314"/>
      <w:bookmarkEnd w:id="453"/>
    </w:p>
    <w:p w14:paraId="5D4B4C94" w14:textId="77777777" w:rsidR="00EE0EC4" w:rsidRDefault="00EE0EC4" w:rsidP="00823A34">
      <w:pPr>
        <w:pStyle w:val="Otsikko2"/>
      </w:pPr>
      <w:bookmarkStart w:id="454" w:name="_Toc412718315"/>
      <w:r>
        <w:t>Potilaan tiedot</w:t>
      </w:r>
      <w:bookmarkEnd w:id="454"/>
      <w:r>
        <w:t xml:space="preserve"> </w:t>
      </w:r>
    </w:p>
    <w:p w14:paraId="2CC5A9AD" w14:textId="77777777" w:rsidR="00823A34" w:rsidRDefault="005F6557" w:rsidP="00823A34">
      <w:r>
        <w:t>Potilaan tiedot esitetään bodyssä Näkymä-tasolla.</w:t>
      </w:r>
    </w:p>
    <w:p w14:paraId="360B1882" w14:textId="77777777" w:rsidR="002C1AF2" w:rsidRDefault="002C1AF2" w:rsidP="00823A3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23A34" w14:paraId="7FCCEE7B" w14:textId="77777777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7F1B7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55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  <w:rPrChange w:id="456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fr-FR"/>
                  </w:rPr>
                </w:rPrChange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  <w:rPrChange w:id="457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fr-FR"/>
                  </w:rPr>
                </w:rPrChange>
              </w:rPr>
              <w:t>subject</w:t>
            </w:r>
            <w:r w:rsidRPr="00CF4E8E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  <w:rPrChange w:id="458" w:author="Tekijä">
                  <w:rPr>
                    <w:rFonts w:ascii="Arial" w:hAnsi="Arial" w:cs="Arial"/>
                    <w:color w:val="FF0000"/>
                    <w:sz w:val="20"/>
                    <w:highlight w:val="white"/>
                    <w:lang w:val="fr-FR"/>
                  </w:rPr>
                </w:rPrChange>
              </w:rPr>
              <w:t xml:space="preserve"> typeCode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  <w:rPrChange w:id="459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fr-FR"/>
                  </w:rPr>
                </w:rPrChange>
              </w:rPr>
              <w:t>="</w:t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60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  <w:t>SBJ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  <w:rPrChange w:id="461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fr-FR"/>
                  </w:rPr>
                </w:rPrChange>
              </w:rPr>
              <w:t>"&gt;</w:t>
            </w:r>
          </w:p>
          <w:p w14:paraId="45C0E60D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62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63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  <w:rPrChange w:id="464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fr-FR"/>
                  </w:rPr>
                </w:rPrChange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  <w:rPrChange w:id="465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fr-FR"/>
                  </w:rPr>
                </w:rPrChange>
              </w:rPr>
              <w:t>relatedSubject</w:t>
            </w:r>
            <w:r w:rsidRPr="00CF4E8E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  <w:rPrChange w:id="466" w:author="Tekijä">
                  <w:rPr>
                    <w:rFonts w:ascii="Arial" w:hAnsi="Arial" w:cs="Arial"/>
                    <w:color w:val="FF0000"/>
                    <w:sz w:val="20"/>
                    <w:highlight w:val="white"/>
                    <w:lang w:val="fr-FR"/>
                  </w:rPr>
                </w:rPrChange>
              </w:rPr>
              <w:t xml:space="preserve"> classCode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  <w:rPrChange w:id="467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fr-FR"/>
                  </w:rPr>
                </w:rPrChange>
              </w:rPr>
              <w:t>="</w:t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68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  <w:t>PAT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  <w:rPrChange w:id="469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fr-FR"/>
                  </w:rPr>
                </w:rPrChange>
              </w:rPr>
              <w:t>"&gt;</w:t>
            </w:r>
          </w:p>
          <w:p w14:paraId="14466222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70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71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72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80"/>
                <w:sz w:val="18"/>
                <w:highlight w:val="white"/>
                <w:lang w:val="fr-FR"/>
                <w:rPrChange w:id="473" w:author="Tekijä">
                  <w:rPr>
                    <w:rFonts w:ascii="Arial" w:hAnsi="Arial" w:cs="Arial"/>
                    <w:color w:val="000080"/>
                    <w:sz w:val="20"/>
                    <w:highlight w:val="white"/>
                    <w:lang w:val="fr-FR"/>
                  </w:rPr>
                </w:rPrChange>
              </w:rPr>
              <w:t>&lt;!—4-henkilötunnus --&gt;</w:t>
            </w:r>
          </w:p>
          <w:p w14:paraId="6B2F6AEC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74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75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76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  <w:rPrChange w:id="477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fr-FR"/>
                  </w:rPr>
                </w:rPrChange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  <w:rPrChange w:id="478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fr-FR"/>
                  </w:rPr>
                </w:rPrChange>
              </w:rPr>
              <w:t>code</w:t>
            </w:r>
            <w:r w:rsidRPr="00CF4E8E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  <w:rPrChange w:id="479" w:author="Tekijä">
                  <w:rPr>
                    <w:rFonts w:ascii="Arial" w:hAnsi="Arial" w:cs="Arial"/>
                    <w:color w:val="FF0000"/>
                    <w:sz w:val="20"/>
                    <w:highlight w:val="white"/>
                    <w:lang w:val="fr-FR"/>
                  </w:rPr>
                </w:rPrChange>
              </w:rPr>
              <w:t xml:space="preserve"> code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  <w:rPrChange w:id="480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fr-FR"/>
                  </w:rPr>
                </w:rPrChange>
              </w:rPr>
              <w:t>="</w:t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81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  <w:t>020256-1790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  <w:rPrChange w:id="482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fr-FR"/>
                  </w:rPr>
                </w:rPrChange>
              </w:rPr>
              <w:t>"</w:t>
            </w:r>
            <w:r w:rsidRPr="00CF4E8E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  <w:rPrChange w:id="483" w:author="Tekijä">
                  <w:rPr>
                    <w:rFonts w:ascii="Arial" w:hAnsi="Arial" w:cs="Arial"/>
                    <w:color w:val="FF0000"/>
                    <w:sz w:val="20"/>
                    <w:highlight w:val="white"/>
                    <w:lang w:val="fr-FR"/>
                  </w:rPr>
                </w:rPrChange>
              </w:rPr>
              <w:t xml:space="preserve"> codeSystem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  <w:rPrChange w:id="484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fr-FR"/>
                  </w:rPr>
                </w:rPrChange>
              </w:rPr>
              <w:t>="</w:t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85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  <w:t>1.2.246.21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  <w:rPrChange w:id="486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fr-FR"/>
                  </w:rPr>
                </w:rPrChange>
              </w:rPr>
              <w:t>"/&gt;</w:t>
            </w:r>
          </w:p>
          <w:p w14:paraId="1525BEE5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487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88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89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490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491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subject</w:t>
            </w:r>
            <w:r w:rsidRPr="00CF4E8E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  <w:rPrChange w:id="492" w:author="Tekijä">
                  <w:rPr>
                    <w:rFonts w:ascii="Arial" w:hAnsi="Arial" w:cs="Arial"/>
                    <w:color w:val="FF0000"/>
                    <w:sz w:val="20"/>
                    <w:highlight w:val="white"/>
                    <w:lang w:val="en-US"/>
                  </w:rPr>
                </w:rPrChange>
              </w:rPr>
              <w:t xml:space="preserve"> classCode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493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="</w:t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494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>PSN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495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"&gt;</w:t>
            </w:r>
          </w:p>
          <w:p w14:paraId="6419250A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496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497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 xml:space="preserve">   </w:t>
            </w:r>
            <w:r w:rsidRPr="00CF4E8E">
              <w:rPr>
                <w:rFonts w:ascii="Courier New" w:hAnsi="Courier New" w:cs="Courier New"/>
                <w:color w:val="000080"/>
                <w:sz w:val="18"/>
                <w:highlight w:val="white"/>
                <w:lang w:val="en-US"/>
                <w:rPrChange w:id="498" w:author="Tekijä">
                  <w:rPr>
                    <w:rFonts w:ascii="Arial" w:hAnsi="Arial" w:cs="Arial"/>
                    <w:color w:val="000080"/>
                    <w:sz w:val="20"/>
                    <w:highlight w:val="white"/>
                    <w:lang w:val="en-US"/>
                  </w:rPr>
                </w:rPrChange>
              </w:rPr>
              <w:t>&lt;!—5-nimi --&gt;</w:t>
            </w:r>
          </w:p>
          <w:p w14:paraId="33AEE645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499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00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01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02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03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04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name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05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</w:p>
          <w:p w14:paraId="57C4C5A6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06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07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08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09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10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11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12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given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13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14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>Martti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15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&lt;/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16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given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17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</w:p>
          <w:p w14:paraId="32DF5051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18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19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20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21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22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23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24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given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25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26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>Matti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27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&lt;/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28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given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29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</w:p>
          <w:p w14:paraId="3C18F331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30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31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32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33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34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35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36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given</w:t>
            </w:r>
            <w:r w:rsidRPr="00CF4E8E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  <w:rPrChange w:id="537" w:author="Tekijä">
                  <w:rPr>
                    <w:rFonts w:ascii="Arial" w:hAnsi="Arial" w:cs="Arial"/>
                    <w:color w:val="FF0000"/>
                    <w:sz w:val="20"/>
                    <w:highlight w:val="white"/>
                    <w:lang w:val="en-US"/>
                  </w:rPr>
                </w:rPrChange>
              </w:rPr>
              <w:t xml:space="preserve"> qualifier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38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="</w:t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39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>CL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40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"&gt;</w:t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41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>Mara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42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&lt;/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43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given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44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</w:p>
          <w:p w14:paraId="24366862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45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46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47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48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49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50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51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family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52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53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>Kansalainen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54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&lt;/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55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family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56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</w:p>
          <w:p w14:paraId="564F3950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57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58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59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60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61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&lt;/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62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name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63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</w:p>
          <w:p w14:paraId="3856975E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64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65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66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67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&lt;/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68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subject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69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</w:p>
          <w:p w14:paraId="6CF9BACD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70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71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72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&lt;/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73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relatedSubject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74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</w:p>
          <w:p w14:paraId="43803984" w14:textId="77777777" w:rsidR="00E56BC7" w:rsidDel="000E6624" w:rsidRDefault="00E56BC7">
            <w:pPr>
              <w:autoSpaceDE w:val="0"/>
              <w:autoSpaceDN w:val="0"/>
              <w:adjustRightInd w:val="0"/>
              <w:jc w:val="left"/>
              <w:rPr>
                <w:del w:id="575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76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&lt;/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77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subject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78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</w:p>
          <w:p w14:paraId="292B5E49" w14:textId="77777777" w:rsidR="00823A34" w:rsidRPr="00614C0F" w:rsidRDefault="00823A34">
            <w:pPr>
              <w:autoSpaceDE w:val="0"/>
              <w:autoSpaceDN w:val="0"/>
              <w:adjustRightInd w:val="0"/>
              <w:jc w:val="left"/>
            </w:pPr>
          </w:p>
        </w:tc>
      </w:tr>
    </w:tbl>
    <w:p w14:paraId="73E5EE53" w14:textId="77777777" w:rsidR="00FD1C51" w:rsidRDefault="00FD1C51" w:rsidP="00FD1C51"/>
    <w:p w14:paraId="56F4D9EA" w14:textId="77777777" w:rsidR="00FD1C51" w:rsidRDefault="00FD1C51" w:rsidP="00FD1C51"/>
    <w:p w14:paraId="0A58D847" w14:textId="77777777" w:rsidR="00FD1C51" w:rsidRDefault="00FD1C51" w:rsidP="00FD1C51">
      <w:r>
        <w:t>Kyseise</w:t>
      </w:r>
      <w:r w:rsidR="00553969">
        <w:rPr>
          <w:rStyle w:val="Sivunumero"/>
        </w:rPr>
        <w:t>llä tavalla ilmoitetaan tiedot</w:t>
      </w:r>
      <w:r>
        <w:rPr>
          <w:rStyle w:val="Sivunumero"/>
        </w:rPr>
        <w:t xml:space="preserve"> </w:t>
      </w:r>
      <w:r w:rsidR="00702900">
        <w:t>5</w:t>
      </w:r>
      <w:r w:rsidR="00553969">
        <w:rPr>
          <w:rStyle w:val="Sivunumero"/>
        </w:rPr>
        <w:t>-n</w:t>
      </w:r>
      <w:r>
        <w:rPr>
          <w:rStyle w:val="Sivunumero"/>
        </w:rPr>
        <w:t xml:space="preserve">imi ja </w:t>
      </w:r>
      <w:r>
        <w:t>4-henkilötunnus.</w:t>
      </w:r>
      <w:r w:rsidR="00E639EA">
        <w:t xml:space="preserve"> Nimi ja henkilötunnus ovat pakollisia tietoja.</w:t>
      </w:r>
    </w:p>
    <w:p w14:paraId="0D6DCF59" w14:textId="77777777" w:rsidR="00FD1C51" w:rsidRDefault="00FD1C51" w:rsidP="00FD1C51"/>
    <w:p w14:paraId="48B83B9C" w14:textId="77777777" w:rsidR="00823A34" w:rsidRPr="00823A34" w:rsidRDefault="00823A34" w:rsidP="00823A34">
      <w:pPr>
        <w:pStyle w:val="Otsikko2"/>
        <w:rPr>
          <w:lang w:val="fi-FI"/>
        </w:rPr>
      </w:pPr>
      <w:bookmarkStart w:id="579" w:name="_Toc412718316"/>
      <w:r>
        <w:rPr>
          <w:lang w:val="fi-FI"/>
        </w:rPr>
        <w:t>Merkinnän palveluyksikkö</w:t>
      </w:r>
      <w:r w:rsidR="006F3664">
        <w:rPr>
          <w:lang w:val="fi-FI"/>
        </w:rPr>
        <w:t xml:space="preserve">, tekijät </w:t>
      </w:r>
      <w:r>
        <w:rPr>
          <w:lang w:val="fi-FI"/>
        </w:rPr>
        <w:t xml:space="preserve">ja </w:t>
      </w:r>
      <w:r w:rsidR="006F3664">
        <w:rPr>
          <w:lang w:val="fi-FI"/>
        </w:rPr>
        <w:t>tapahtuma-aika</w:t>
      </w:r>
      <w:bookmarkEnd w:id="579"/>
    </w:p>
    <w:p w14:paraId="5ED3A4F0" w14:textId="77777777" w:rsidR="00CF2799" w:rsidRDefault="00CF2799" w:rsidP="005F6557">
      <w:pPr>
        <w:rPr>
          <w:ins w:id="580" w:author="Tekijä"/>
        </w:rPr>
      </w:pPr>
      <w:ins w:id="581" w:author="Tekijä">
        <w:r>
          <w:t xml:space="preserve">Merkinnän tekijän tiedot annetaan Kertomus- ja lomakkeet oppaan yleisohjeistuksen mukaan. </w:t>
        </w:r>
      </w:ins>
    </w:p>
    <w:p w14:paraId="786B8026" w14:textId="77777777" w:rsidR="00CF2799" w:rsidRDefault="00CF2799" w:rsidP="005F6557">
      <w:pPr>
        <w:rPr>
          <w:ins w:id="582" w:author="Tekijä"/>
        </w:rPr>
      </w:pPr>
    </w:p>
    <w:p w14:paraId="4F202066" w14:textId="77777777" w:rsidR="00CF2799" w:rsidRDefault="00CF2799" w:rsidP="005F6557">
      <w:pPr>
        <w:rPr>
          <w:ins w:id="583" w:author="Tekijä"/>
        </w:rPr>
      </w:pPr>
      <w:ins w:id="584" w:author="Tekijä">
        <w:r>
          <w:t xml:space="preserve">Terveys- ja hoitosuunnitelmassa </w:t>
        </w:r>
        <w:r w:rsidR="00C577F0">
          <w:t>tietosisällössä määritellyille ammattilaisten tiedoille on määritelty erilliset rakenteet.</w:t>
        </w:r>
      </w:ins>
    </w:p>
    <w:p w14:paraId="1E87C6CB" w14:textId="77777777" w:rsidR="005F6557" w:rsidDel="00CF2799" w:rsidRDefault="00553969" w:rsidP="005F6557">
      <w:pPr>
        <w:rPr>
          <w:del w:id="585" w:author="Tekijä"/>
        </w:rPr>
      </w:pPr>
      <w:del w:id="586" w:author="Tekijä">
        <w:r w:rsidDel="00CF2799">
          <w:delText xml:space="preserve">Author-rakenteen elementillä time ilmoitetaan tapahtuma-aika (5-päivämäärä), id:llä </w:delText>
        </w:r>
        <w:r w:rsidR="00CB4C5B" w:rsidDel="00CF2799">
          <w:delText>ammattihenkilön tunniste</w:delText>
        </w:r>
        <w:r w:rsidDel="00CF2799">
          <w:delText xml:space="preserve"> (502-ammattihenkilön yksilöivä tunniste)</w:delText>
        </w:r>
        <w:r w:rsidR="00CB4C5B" w:rsidDel="00CF2799">
          <w:delText>, jonka tulisi ensisijaisesti olla henkilötunnus</w:delText>
        </w:r>
        <w:r w:rsidR="00C92623" w:rsidDel="00CF2799">
          <w:delText xml:space="preserve"> ja</w:delText>
        </w:r>
        <w:r w:rsidDel="00CF2799">
          <w:delText xml:space="preserve"> assignedPerson-elementillä ammattihenkilön nimi (501-terveydenhuollon ammattihenkilö).</w:delText>
        </w:r>
        <w:r w:rsidR="004C2906" w:rsidDel="00CF2799">
          <w:delText xml:space="preserve"> </w:delText>
        </w:r>
        <w:r w:rsidDel="00CF2799">
          <w:delText>Lisäksi ilmoitetaan palveluyksikkö.</w:delText>
        </w:r>
      </w:del>
    </w:p>
    <w:p w14:paraId="59E21623" w14:textId="77777777" w:rsidR="00E639EA" w:rsidDel="00CF2799" w:rsidRDefault="00E639EA" w:rsidP="005F6557">
      <w:pPr>
        <w:rPr>
          <w:del w:id="587" w:author="Tekijä"/>
        </w:rPr>
      </w:pPr>
      <w:del w:id="588" w:author="Tekijä">
        <w:r w:rsidDel="00CF2799">
          <w:delText>Ammattihenkilön tietorakenne (author) on pakollinen ja toistu</w:delText>
        </w:r>
        <w:r w:rsidR="00C92623" w:rsidDel="00CF2799">
          <w:delText>va</w:delText>
        </w:r>
        <w:r w:rsidR="00CB4C5B" w:rsidDel="00CF2799">
          <w:delText xml:space="preserve"> ja merkinnän tekijästä tulee antaa kaikki edellä mainitut tiedot</w:delText>
        </w:r>
        <w:r w:rsidDel="00CF2799">
          <w:delText>.</w:delText>
        </w:r>
      </w:del>
    </w:p>
    <w:p w14:paraId="517825FD" w14:textId="77777777" w:rsidR="00823A34" w:rsidRDefault="00823A34" w:rsidP="00823A3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23A34" w:rsidRPr="00CF4E8E" w14:paraId="7DA0179E" w14:textId="77777777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3C9F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58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590" w:author="Tekijä">
                  <w:rPr>
                    <w:ins w:id="591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592" w:author="Tekijä"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593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&lt;!--</w:t>
              </w:r>
              <w:r w:rsidRPr="00CF4E8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  <w:rPrChange w:id="594" w:author="Tekijä">
                    <w:rPr>
                      <w:rFonts w:ascii="Courier New" w:hAnsi="Courier New" w:cs="Courier New"/>
                      <w:color w:val="474747"/>
                      <w:sz w:val="20"/>
                      <w:lang w:val="en-US" w:eastAsia="fi-FI"/>
                    </w:rPr>
                  </w:rPrChange>
                </w:rPr>
                <w:t xml:space="preserve"> merkinnän palveluyksikkö, tekijät ja tapahtuma-aika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595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--&gt;</w:t>
              </w:r>
            </w:ins>
          </w:p>
          <w:p w14:paraId="4C604DD8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59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597" w:author="Tekijä">
                  <w:rPr>
                    <w:ins w:id="598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599" w:author="Tekijä"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00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  <w:rPrChange w:id="601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author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0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25972625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60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604" w:author="Tekijä">
                  <w:rPr>
                    <w:ins w:id="605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606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07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08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&lt;!--</w:t>
              </w:r>
              <w:r w:rsidRPr="00CF4E8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  <w:rPrChange w:id="609" w:author="Tekijä">
                    <w:rPr>
                      <w:rFonts w:ascii="Courier New" w:hAnsi="Courier New" w:cs="Courier New"/>
                      <w:color w:val="474747"/>
                      <w:sz w:val="20"/>
                      <w:lang w:val="en-US" w:eastAsia="fi-FI"/>
                    </w:rPr>
                  </w:rPrChange>
                </w:rPr>
                <w:t xml:space="preserve"> Merkinnän tekijän rooli on aina MER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10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--&gt;</w:t>
              </w:r>
            </w:ins>
          </w:p>
          <w:p w14:paraId="329F28A4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61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612" w:author="Tekijä">
                  <w:rPr>
                    <w:ins w:id="613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614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15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16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  <w:rPrChange w:id="617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functionCode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  <w:rPrChange w:id="618" w:author="Tekijä">
                    <w:rPr>
                      <w:rFonts w:ascii="Courier New" w:hAnsi="Courier New" w:cs="Courier New"/>
                      <w:i/>
                      <w:iCs/>
                      <w:color w:val="008080"/>
                      <w:sz w:val="20"/>
                      <w:lang w:val="en-US" w:eastAsia="fi-FI"/>
                    </w:rPr>
                  </w:rPrChange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  <w:rPrChange w:id="619" w:author="Tekijä">
                    <w:rPr>
                      <w:rFonts w:ascii="Courier New" w:hAnsi="Courier New" w:cs="Courier New"/>
                      <w:color w:val="FF0000"/>
                      <w:sz w:val="20"/>
                      <w:lang w:val="en-US" w:eastAsia="fi-FI"/>
                    </w:rPr>
                  </w:rPrChange>
                </w:rPr>
                <w:t>code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20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21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MER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2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"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  <w:rPrChange w:id="623" w:author="Tekijä">
                    <w:rPr>
                      <w:rFonts w:ascii="Courier New" w:hAnsi="Courier New" w:cs="Courier New"/>
                      <w:i/>
                      <w:iCs/>
                      <w:color w:val="008080"/>
                      <w:sz w:val="20"/>
                      <w:lang w:val="en-US" w:eastAsia="fi-FI"/>
                    </w:rPr>
                  </w:rPrChange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  <w:rPrChange w:id="624" w:author="Tekijä">
                    <w:rPr>
                      <w:rFonts w:ascii="Courier New" w:hAnsi="Courier New" w:cs="Courier New"/>
                      <w:color w:val="FF0000"/>
                      <w:sz w:val="20"/>
                      <w:lang w:val="en-US" w:eastAsia="fi-FI"/>
                    </w:rPr>
                  </w:rPrChange>
                </w:rPr>
                <w:t>codeSystem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25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26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1.2.246.537.5.40006.2003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27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"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  <w:rPrChange w:id="628" w:author="Tekijä">
                    <w:rPr>
                      <w:rFonts w:ascii="Courier New" w:hAnsi="Courier New" w:cs="Courier New"/>
                      <w:i/>
                      <w:iCs/>
                      <w:color w:val="008080"/>
                      <w:sz w:val="20"/>
                      <w:lang w:val="en-US" w:eastAsia="fi-FI"/>
                    </w:rPr>
                  </w:rPrChange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  <w:rPrChange w:id="629" w:author="Tekijä">
                    <w:rPr>
                      <w:rFonts w:ascii="Courier New" w:hAnsi="Courier New" w:cs="Courier New"/>
                      <w:color w:val="FF0000"/>
                      <w:sz w:val="20"/>
                      <w:lang w:val="en-US" w:eastAsia="fi-FI"/>
                    </w:rPr>
                  </w:rPrChange>
                </w:rPr>
                <w:t>codeSystemName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30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31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eArkisto - tekninen CDA R2 henkilötarkennin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3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"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  <w:rPrChange w:id="633" w:author="Tekijä">
                    <w:rPr>
                      <w:rFonts w:ascii="Courier New" w:hAnsi="Courier New" w:cs="Courier New"/>
                      <w:i/>
                      <w:iCs/>
                      <w:color w:val="008080"/>
                      <w:sz w:val="20"/>
                      <w:lang w:val="en-US" w:eastAsia="fi-FI"/>
                    </w:rPr>
                  </w:rPrChange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  <w:rPrChange w:id="634" w:author="Tekijä">
                    <w:rPr>
                      <w:rFonts w:ascii="Courier New" w:hAnsi="Courier New" w:cs="Courier New"/>
                      <w:color w:val="FF0000"/>
                      <w:sz w:val="20"/>
                      <w:lang w:val="en-US" w:eastAsia="fi-FI"/>
                    </w:rPr>
                  </w:rPrChange>
                </w:rPr>
                <w:t>displayName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35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36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Merkinnän tekijä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37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"/&gt;</w:t>
              </w:r>
            </w:ins>
          </w:p>
          <w:p w14:paraId="1EE6F532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63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639" w:author="Tekijä">
                  <w:rPr>
                    <w:ins w:id="640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641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42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43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&lt;!--</w:t>
              </w:r>
              <w:r w:rsidRPr="00CF4E8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  <w:rPrChange w:id="644" w:author="Tekijä">
                    <w:rPr>
                      <w:rFonts w:ascii="Courier New" w:hAnsi="Courier New" w:cs="Courier New"/>
                      <w:color w:val="474747"/>
                      <w:sz w:val="20"/>
                      <w:lang w:val="en-US" w:eastAsia="fi-FI"/>
                    </w:rPr>
                  </w:rPrChange>
                </w:rPr>
                <w:t xml:space="preserve">  Ammattihenkilön merkinnän tekoaika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45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--&gt;</w:t>
              </w:r>
            </w:ins>
          </w:p>
          <w:p w14:paraId="1D593BEF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64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647" w:author="Tekijä">
                  <w:rPr>
                    <w:ins w:id="648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649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50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51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  <w:rPrChange w:id="652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time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  <w:rPrChange w:id="653" w:author="Tekijä">
                    <w:rPr>
                      <w:rFonts w:ascii="Courier New" w:hAnsi="Courier New" w:cs="Courier New"/>
                      <w:i/>
                      <w:iCs/>
                      <w:color w:val="008080"/>
                      <w:sz w:val="20"/>
                      <w:lang w:val="en-US" w:eastAsia="fi-FI"/>
                    </w:rPr>
                  </w:rPrChange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  <w:rPrChange w:id="654" w:author="Tekijä">
                    <w:rPr>
                      <w:rFonts w:ascii="Courier New" w:hAnsi="Courier New" w:cs="Courier New"/>
                      <w:color w:val="FF0000"/>
                      <w:sz w:val="20"/>
                      <w:lang w:val="en-US" w:eastAsia="fi-FI"/>
                    </w:rPr>
                  </w:rPrChange>
                </w:rPr>
                <w:t>value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55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56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20140313101059+0200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57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"/&gt;</w:t>
              </w:r>
            </w:ins>
          </w:p>
          <w:p w14:paraId="035CFF38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65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659" w:author="Tekijä">
                  <w:rPr>
                    <w:ins w:id="660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661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62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63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  <w:rPrChange w:id="664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assignedAuthor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65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21B7AE15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66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667" w:author="Tekijä">
                  <w:rPr>
                    <w:ins w:id="668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669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70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71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&lt;!--</w:t>
              </w:r>
              <w:r w:rsidRPr="00CF4E8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  <w:rPrChange w:id="672" w:author="Tekijä">
                    <w:rPr>
                      <w:rFonts w:ascii="Courier New" w:hAnsi="Courier New" w:cs="Courier New"/>
                      <w:color w:val="474747"/>
                      <w:sz w:val="20"/>
                      <w:lang w:val="en-US" w:eastAsia="fi-FI"/>
                    </w:rPr>
                  </w:rPrChange>
                </w:rPr>
                <w:t xml:space="preserve">  Ammattihenkilön perustunniste henkilötunnus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73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--&gt;</w:t>
              </w:r>
            </w:ins>
          </w:p>
          <w:p w14:paraId="1E9E31F3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67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675" w:author="Tekijä">
                  <w:rPr>
                    <w:ins w:id="676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677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78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79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  <w:rPrChange w:id="680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id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  <w:rPrChange w:id="681" w:author="Tekijä">
                    <w:rPr>
                      <w:rFonts w:ascii="Courier New" w:hAnsi="Courier New" w:cs="Courier New"/>
                      <w:i/>
                      <w:iCs/>
                      <w:color w:val="008080"/>
                      <w:sz w:val="20"/>
                      <w:lang w:val="en-US" w:eastAsia="fi-FI"/>
                    </w:rPr>
                  </w:rPrChange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  <w:rPrChange w:id="682" w:author="Tekijä">
                    <w:rPr>
                      <w:rFonts w:ascii="Courier New" w:hAnsi="Courier New" w:cs="Courier New"/>
                      <w:color w:val="FF0000"/>
                      <w:sz w:val="20"/>
                      <w:lang w:val="en-US" w:eastAsia="fi-FI"/>
                    </w:rPr>
                  </w:rPrChange>
                </w:rPr>
                <w:t>extension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83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84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150555-6666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85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"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  <w:rPrChange w:id="686" w:author="Tekijä">
                    <w:rPr>
                      <w:rFonts w:ascii="Courier New" w:hAnsi="Courier New" w:cs="Courier New"/>
                      <w:i/>
                      <w:iCs/>
                      <w:color w:val="008080"/>
                      <w:sz w:val="20"/>
                      <w:lang w:val="en-US" w:eastAsia="fi-FI"/>
                    </w:rPr>
                  </w:rPrChange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  <w:rPrChange w:id="687" w:author="Tekijä">
                    <w:rPr>
                      <w:rFonts w:ascii="Courier New" w:hAnsi="Courier New" w:cs="Courier New"/>
                      <w:color w:val="FF0000"/>
                      <w:sz w:val="20"/>
                      <w:lang w:val="en-US" w:eastAsia="fi-FI"/>
                    </w:rPr>
                  </w:rPrChange>
                </w:rPr>
                <w:t>root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88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89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1.2.246.21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90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"/&gt;</w:t>
              </w:r>
            </w:ins>
          </w:p>
          <w:p w14:paraId="35EEF458" w14:textId="77777777" w:rsidR="00CF2799" w:rsidRPr="009876F0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69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692" w:author="Tekijä">
                  <w:rPr>
                    <w:ins w:id="693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694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95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96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&lt;!--</w:t>
              </w:r>
              <w:r w:rsidRPr="009876F0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  <w:rPrChange w:id="697" w:author="Tekijä">
                    <w:rPr>
                      <w:rFonts w:ascii="Courier New" w:hAnsi="Courier New" w:cs="Courier New"/>
                      <w:color w:val="474747"/>
                      <w:sz w:val="20"/>
                      <w:lang w:val="en-US" w:eastAsia="fi-FI"/>
                    </w:rPr>
                  </w:rPrChange>
                </w:rPr>
                <w:t xml:space="preserve">  Ammattihenkilön nimi 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98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--&gt;</w:t>
              </w:r>
            </w:ins>
          </w:p>
          <w:p w14:paraId="2B20AF3C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69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  <w:rPrChange w:id="700" w:author="Tekijä">
                  <w:rPr>
                    <w:ins w:id="701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702" w:author="Tekijä">
              <w:r w:rsidRPr="009876F0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703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04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705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assignedPerson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06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1FEF4D6B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70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  <w:rPrChange w:id="708" w:author="Tekijä">
                  <w:rPr>
                    <w:ins w:id="709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710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  <w:rPrChange w:id="711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1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713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name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14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3A79B353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71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  <w:rPrChange w:id="716" w:author="Tekijä">
                  <w:rPr>
                    <w:ins w:id="717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718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  <w:rPrChange w:id="719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 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20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721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given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2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  <w:rPrChange w:id="723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Leo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24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725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given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26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69E14C7E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72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  <w:rPrChange w:id="728" w:author="Tekijä">
                  <w:rPr>
                    <w:ins w:id="729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730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  <w:rPrChange w:id="731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 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3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733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family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34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  <w:rPrChange w:id="735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Lekuri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36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737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family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38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034079B5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73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  <w:rPrChange w:id="740" w:author="Tekijä">
                  <w:rPr>
                    <w:ins w:id="741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742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  <w:rPrChange w:id="743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 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44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745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suffix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46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  <w:rPrChange w:id="747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Lääkäri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48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749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suffix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50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5B89D8DD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75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  <w:rPrChange w:id="752" w:author="Tekijä">
                  <w:rPr>
                    <w:ins w:id="753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754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  <w:rPrChange w:id="755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56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757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name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58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52517466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75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  <w:rPrChange w:id="760" w:author="Tekijä">
                  <w:rPr>
                    <w:ins w:id="761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762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  <w:rPrChange w:id="763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64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765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assignedPerson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66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19EB3CEE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76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768" w:author="Tekijä">
                  <w:rPr>
                    <w:ins w:id="769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770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  <w:rPrChange w:id="771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77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  <w:rPrChange w:id="773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representedOrganization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774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708D4210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77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776" w:author="Tekijä">
                  <w:rPr>
                    <w:ins w:id="777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778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779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780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&lt;!--</w:t>
              </w:r>
              <w:r w:rsidRPr="00CF4E8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  <w:rPrChange w:id="781" w:author="Tekijä">
                    <w:rPr>
                      <w:rFonts w:ascii="Courier New" w:hAnsi="Courier New" w:cs="Courier New"/>
                      <w:color w:val="474747"/>
                      <w:sz w:val="20"/>
                      <w:lang w:val="en-US" w:eastAsia="fi-FI"/>
                    </w:rPr>
                  </w:rPrChange>
                </w:rPr>
                <w:t xml:space="preserve"> Ammattihenkilön palveluyksikkö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78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--&gt;</w:t>
              </w:r>
            </w:ins>
          </w:p>
          <w:p w14:paraId="762C4437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78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784" w:author="Tekijä">
                  <w:rPr>
                    <w:ins w:id="785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786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787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788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  <w:rPrChange w:id="789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id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  <w:rPrChange w:id="790" w:author="Tekijä">
                    <w:rPr>
                      <w:rFonts w:ascii="Courier New" w:hAnsi="Courier New" w:cs="Courier New"/>
                      <w:i/>
                      <w:iCs/>
                      <w:color w:val="008080"/>
                      <w:sz w:val="20"/>
                      <w:lang w:val="en-US" w:eastAsia="fi-FI"/>
                    </w:rPr>
                  </w:rPrChange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  <w:rPrChange w:id="791" w:author="Tekijä">
                    <w:rPr>
                      <w:rFonts w:ascii="Courier New" w:hAnsi="Courier New" w:cs="Courier New"/>
                      <w:color w:val="FF0000"/>
                      <w:sz w:val="20"/>
                      <w:lang w:val="en-US" w:eastAsia="fi-FI"/>
                    </w:rPr>
                  </w:rPrChange>
                </w:rPr>
                <w:t>extension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79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793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103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794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"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  <w:rPrChange w:id="795" w:author="Tekijä">
                    <w:rPr>
                      <w:rFonts w:ascii="Courier New" w:hAnsi="Courier New" w:cs="Courier New"/>
                      <w:i/>
                      <w:iCs/>
                      <w:color w:val="008080"/>
                      <w:sz w:val="20"/>
                      <w:lang w:val="en-US" w:eastAsia="fi-FI"/>
                    </w:rPr>
                  </w:rPrChange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  <w:rPrChange w:id="796" w:author="Tekijä">
                    <w:rPr>
                      <w:rFonts w:ascii="Courier New" w:hAnsi="Courier New" w:cs="Courier New"/>
                      <w:color w:val="FF0000"/>
                      <w:sz w:val="20"/>
                      <w:lang w:val="en-US" w:eastAsia="fi-FI"/>
                    </w:rPr>
                  </w:rPrChange>
                </w:rPr>
                <w:t>root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797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798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1.2.246.10.1234567.10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799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"/&gt;</w:t>
              </w:r>
            </w:ins>
          </w:p>
          <w:p w14:paraId="1B41DB1C" w14:textId="77777777" w:rsidR="00CF2799" w:rsidRPr="009876F0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80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801" w:author="Tekijä">
                  <w:rPr>
                    <w:ins w:id="802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803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804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   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805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9876F0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  <w:rPrChange w:id="806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name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807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  <w:r w:rsidRPr="009876F0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808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Mämmilän terveyskeskus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809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9876F0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  <w:rPrChange w:id="810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name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811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487F6EA7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81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  <w:rPrChange w:id="813" w:author="Tekijä">
                  <w:rPr>
                    <w:ins w:id="814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815" w:author="Tekijä">
              <w:r w:rsidRPr="009876F0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816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817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818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representedOrganization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819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5BC4E052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82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  <w:rPrChange w:id="821" w:author="Tekijä">
                  <w:rPr>
                    <w:ins w:id="822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823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  <w:rPrChange w:id="824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825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826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assignedAuthor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827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51CB4197" w14:textId="3D18BB70" w:rsidR="00823A34" w:rsidRPr="00CF4E8E" w:rsidRDefault="00CF2799" w:rsidP="00F547A3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  <w:rPrChange w:id="828" w:author="Tekijä">
                  <w:rPr/>
                </w:rPrChange>
              </w:rPr>
            </w:pPr>
            <w:ins w:id="829" w:author="Tekijä"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830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831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author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83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</w:tc>
      </w:tr>
    </w:tbl>
    <w:p w14:paraId="01B6F978" w14:textId="77777777" w:rsidR="00553969" w:rsidRDefault="00553969" w:rsidP="00553969"/>
    <w:p w14:paraId="638D27D0" w14:textId="77777777" w:rsidR="00CF1432" w:rsidRDefault="00CF1432" w:rsidP="00CF1432">
      <w:pPr>
        <w:pStyle w:val="Otsikko2"/>
      </w:pPr>
      <w:bookmarkStart w:id="833" w:name="_Toc412718317"/>
      <w:r>
        <w:t>Hoitoprosessin vaihe</w:t>
      </w:r>
      <w:bookmarkEnd w:id="833"/>
    </w:p>
    <w:p w14:paraId="393D51BF" w14:textId="77777777" w:rsidR="00CF1432" w:rsidRDefault="00553969" w:rsidP="00117A52">
      <w:r>
        <w:t xml:space="preserve">Terveys- ja hoitosuunnitelma kirjataan </w:t>
      </w:r>
      <w:r w:rsidR="00C92623">
        <w:t xml:space="preserve">hoitoprosessin vaiheen ”hoidon </w:t>
      </w:r>
      <w:r w:rsidR="00FF3D59">
        <w:t>suunnittelu</w:t>
      </w:r>
      <w:r w:rsidR="00C92623">
        <w:t xml:space="preserve">” </w:t>
      </w:r>
      <w:r w:rsidR="00C62233">
        <w:t xml:space="preserve">alle. </w:t>
      </w:r>
    </w:p>
    <w:p w14:paraId="0075EE8C" w14:textId="77777777" w:rsidR="002A4014" w:rsidRDefault="002A4014" w:rsidP="002A401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A4014" w:rsidRPr="0003093E" w14:paraId="2D22E414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2263" w14:textId="77777777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8950A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Hoitoprosessin vaihe "Hoidon toteutus"   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52D0C46" w14:textId="77777777" w:rsidR="008950AD" w:rsidRPr="009876F0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876F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876F0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9876F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C3CDCB4" w14:textId="77777777" w:rsidR="008950AD" w:rsidRPr="009876F0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876F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876F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876F0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9876F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5EBC839" w14:textId="77777777" w:rsidR="008950AD" w:rsidRPr="009876F0" w:rsidRDefault="008950AD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pPrChange w:id="834" w:author="Tekijä">
                <w:pPr>
                  <w:autoSpaceDE w:val="0"/>
                  <w:autoSpaceDN w:val="0"/>
                  <w:adjustRightInd w:val="0"/>
                  <w:jc w:val="left"/>
                </w:pPr>
              </w:pPrChange>
            </w:pPr>
            <w:r w:rsidRPr="009876F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del w:id="835" w:author="Tekijä">
              <w:r w:rsidRPr="009876F0" w:rsidDel="00C577F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</w:del>
            <w:r w:rsidRPr="009876F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876F0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9876F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876F0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9876F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FF3D59" w:rsidRPr="009876F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14</w:t>
            </w:r>
            <w:r w:rsidRPr="009876F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9876F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876F0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9876F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876F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1.2.246.537.6.13.2006</w:t>
            </w:r>
            <w:r w:rsidRPr="009876F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9876F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876F0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9876F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876F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- Hoitoprosessin vaihe</w:t>
            </w:r>
            <w:r w:rsidRPr="009876F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9876F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876F0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9876F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876F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Hoidon </w:t>
            </w:r>
            <w:r w:rsidR="00FF3D59" w:rsidRPr="009876F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suunnittelu</w:t>
            </w:r>
            <w:r w:rsidRPr="009876F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16CFC96" w14:textId="77777777" w:rsidR="002A4014" w:rsidRPr="0011012D" w:rsidRDefault="008950AD">
            <w:pPr>
              <w:autoSpaceDE w:val="0"/>
              <w:autoSpaceDN w:val="0"/>
              <w:adjustRightInd w:val="0"/>
              <w:jc w:val="left"/>
            </w:pPr>
            <w:r w:rsidRPr="009876F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876F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1012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11012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Hoidon </w:t>
            </w:r>
            <w:del w:id="836" w:author="Tekijä">
              <w:r w:rsidRPr="0011012D" w:rsidDel="00C577F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toteutus</w:delText>
              </w:r>
            </w:del>
            <w:ins w:id="837" w:author="Tekijä">
              <w:r w:rsidR="00C577F0" w:rsidRPr="0011012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suunnittelu</w:t>
              </w:r>
            </w:ins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11012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2E94A816" w14:textId="77777777" w:rsidR="00C577F0" w:rsidRDefault="00C577F0">
      <w:pPr>
        <w:rPr>
          <w:ins w:id="838" w:author="Tekijä"/>
        </w:rPr>
        <w:pPrChange w:id="839" w:author="Tekijä">
          <w:pPr>
            <w:pStyle w:val="Otsikko1"/>
          </w:pPr>
        </w:pPrChange>
      </w:pPr>
    </w:p>
    <w:p w14:paraId="18011F26" w14:textId="77777777" w:rsidR="00CF1432" w:rsidRDefault="00CF1432" w:rsidP="00A56792">
      <w:pPr>
        <w:pStyle w:val="Otsikko1"/>
      </w:pPr>
      <w:bookmarkStart w:id="840" w:name="_Toc412718318"/>
      <w:r>
        <w:t>Otsikko</w:t>
      </w:r>
      <w:r w:rsidR="00A56792">
        <w:t>tason tiedot</w:t>
      </w:r>
      <w:bookmarkEnd w:id="840"/>
    </w:p>
    <w:p w14:paraId="7E14AF65" w14:textId="77777777" w:rsidR="00A56792" w:rsidDel="00C577F0" w:rsidRDefault="00A56792" w:rsidP="00A56792">
      <w:pPr>
        <w:rPr>
          <w:del w:id="841" w:author="Tekijä"/>
        </w:rPr>
      </w:pPr>
      <w:bookmarkStart w:id="842" w:name="_Toc412718319"/>
      <w:bookmarkEnd w:id="842"/>
    </w:p>
    <w:p w14:paraId="7A99B78A" w14:textId="77777777" w:rsidR="00A56792" w:rsidRDefault="00A56792" w:rsidP="00A56792">
      <w:pPr>
        <w:pStyle w:val="Otsikko2"/>
      </w:pPr>
      <w:bookmarkStart w:id="843" w:name="_Toc412718320"/>
      <w:r>
        <w:t>Perusperiaatteet</w:t>
      </w:r>
      <w:bookmarkEnd w:id="843"/>
    </w:p>
    <w:p w14:paraId="76232117" w14:textId="77777777" w:rsidR="00A56792" w:rsidRDefault="00A56792" w:rsidP="00A56792">
      <w:pPr>
        <w:rPr>
          <w:lang w:val="en-US"/>
        </w:rPr>
      </w:pPr>
    </w:p>
    <w:p w14:paraId="3CB96837" w14:textId="77777777" w:rsidR="006B7AF6" w:rsidRPr="006B7AF6" w:rsidRDefault="006B7AF6" w:rsidP="00A56792">
      <w:r w:rsidRPr="006B7AF6">
        <w:t xml:space="preserve">Otsikkotason tiedot toistuvat 3. section-tasolla. </w:t>
      </w:r>
      <w:r>
        <w:t>Tiedot näyttömuodossa sijoitetaan section.text-elementtiin. Text-elementissä on tietoja use</w:t>
      </w:r>
      <w:r w:rsidR="004C2906">
        <w:t>a</w:t>
      </w:r>
      <w:r>
        <w:t>sta eri entrystä.</w:t>
      </w:r>
    </w:p>
    <w:p w14:paraId="2FDFDF5F" w14:textId="77777777" w:rsidR="006B7AF6" w:rsidRDefault="006B7AF6" w:rsidP="00A56792"/>
    <w:p w14:paraId="3A890DBD" w14:textId="3B8D956F" w:rsidR="00A56792" w:rsidRPr="006B7AF6" w:rsidDel="00C577F0" w:rsidRDefault="006B7AF6" w:rsidP="00A56792">
      <w:pPr>
        <w:rPr>
          <w:del w:id="844" w:author="Tekijä"/>
        </w:rPr>
      </w:pPr>
      <w:r>
        <w:t>Y</w:t>
      </w:r>
      <w:r w:rsidRPr="006B7AF6">
        <w:t xml:space="preserve">ksityiskohtainen </w:t>
      </w:r>
      <w:r>
        <w:t>entry-</w:t>
      </w:r>
      <w:r w:rsidRPr="006B7AF6">
        <w:t xml:space="preserve">rakenne alkaa </w:t>
      </w:r>
      <w:r>
        <w:t>act:illä (</w:t>
      </w:r>
      <w:del w:id="845" w:author="Tekijä">
        <w:r w:rsidRPr="006B7AF6" w:rsidDel="006A6799">
          <w:delText>o</w:delText>
        </w:r>
        <w:r w:rsidDel="006A6799">
          <w:delText xml:space="preserve">bservationilla </w:delText>
        </w:r>
      </w:del>
      <w:ins w:id="846" w:author="Tekijä">
        <w:r w:rsidR="006A6799" w:rsidRPr="006B7AF6">
          <w:t>o</w:t>
        </w:r>
        <w:r w:rsidR="006A6799">
          <w:t xml:space="preserve">bservation, </w:t>
        </w:r>
      </w:ins>
      <w:del w:id="847" w:author="Tekijä">
        <w:r w:rsidDel="006A6799">
          <w:delText xml:space="preserve">tai </w:delText>
        </w:r>
      </w:del>
      <w:r>
        <w:t>procedure</w:t>
      </w:r>
      <w:ins w:id="848" w:author="Tekijä">
        <w:r w:rsidR="006A6799">
          <w:t xml:space="preserve"> tai organizer</w:t>
        </w:r>
      </w:ins>
      <w:r>
        <w:t xml:space="preserve">). Act:in </w:t>
      </w:r>
      <w:r w:rsidRPr="006B7AF6">
        <w:t xml:space="preserve"> kenttä</w:t>
      </w:r>
      <w:r>
        <w:t xml:space="preserve">koodilla </w:t>
      </w:r>
      <w:r w:rsidRPr="006B7AF6">
        <w:t xml:space="preserve"> (element</w:t>
      </w:r>
      <w:r>
        <w:t>ti code) tunnistetaan tiedon merkitys.</w:t>
      </w:r>
      <w:r w:rsidRPr="006B7AF6">
        <w:t xml:space="preserve"> </w:t>
      </w:r>
      <w:r>
        <w:t>Act:in</w:t>
      </w:r>
      <w:r w:rsidRPr="006B7AF6">
        <w:t xml:space="preserve"> text-elementti viittaa kysei</w:t>
      </w:r>
      <w:r>
        <w:t xml:space="preserve">sen </w:t>
      </w:r>
      <w:r w:rsidRPr="006B7AF6">
        <w:t>tiedon koko tekstiosuuteen. Käy</w:t>
      </w:r>
      <w:r>
        <w:t>ttäjän syöttämät näyttötietoken</w:t>
      </w:r>
      <w:r w:rsidRPr="006B7AF6">
        <w:t>tät merkataan antamalla tietokentälle attribuutti styleCode="xUnstructured".</w:t>
      </w:r>
    </w:p>
    <w:p w14:paraId="36E0D76A" w14:textId="77777777" w:rsidR="00A56792" w:rsidDel="00C577F0" w:rsidRDefault="00A56792" w:rsidP="00A56792">
      <w:pPr>
        <w:rPr>
          <w:del w:id="849" w:author="Tekijä"/>
        </w:rPr>
      </w:pPr>
    </w:p>
    <w:p w14:paraId="41AA8FE7" w14:textId="77777777" w:rsidR="006A6799" w:rsidRDefault="00C577F0" w:rsidP="00A56792">
      <w:pPr>
        <w:rPr>
          <w:ins w:id="850" w:author="Tekijä"/>
        </w:rPr>
      </w:pPr>
      <w:ins w:id="851" w:author="Tekijä">
        <w:r>
          <w:t xml:space="preserve"> </w:t>
        </w:r>
      </w:ins>
      <w:r w:rsidR="00A5604E">
        <w:t>Acteistä on viittaus tekstimuotoiseen osuuteen (text/reference).</w:t>
      </w:r>
    </w:p>
    <w:p w14:paraId="3078BE34" w14:textId="77777777" w:rsidR="006A6799" w:rsidRDefault="006A6799" w:rsidP="00A56792">
      <w:pPr>
        <w:rPr>
          <w:ins w:id="852" w:author="Tekijä"/>
        </w:rPr>
      </w:pPr>
    </w:p>
    <w:p w14:paraId="6AB4C97C" w14:textId="540F8651" w:rsidR="00A5604E" w:rsidRDefault="006A6799" w:rsidP="00A56792">
      <w:ins w:id="853" w:author="Tekijä">
        <w:r>
          <w:t xml:space="preserve">Kenttäkoodien osalta tietotyyppioppaan linjauksen mukaan rakenteissa on pakollisia attribuutteja  code, codeSystem ja displayName – codeSystemName:a ei anneta, koska kenttäkoodisto ei ole koodistopalvelussa vaan tämän määrittelyn liitteenä. </w:t>
        </w:r>
      </w:ins>
      <w:del w:id="854" w:author="Tekijä">
        <w:r w:rsidR="00A5604E" w:rsidDel="00C577F0">
          <w:delText xml:space="preserve"> Monien yksittäisten tekstimuotoisten tietojen tapauksessa (viittaus m</w:delText>
        </w:r>
        <w:r w:rsidR="004C2906" w:rsidDel="00C577F0">
          <w:delText xml:space="preserve">yös originalText/referencestä) </w:delText>
        </w:r>
        <w:r w:rsidR="00A5604E" w:rsidDel="00C577F0">
          <w:delText>observation</w:delText>
        </w:r>
        <w:r w:rsidR="004C2906" w:rsidDel="00C577F0">
          <w:delText>:in</w:delText>
        </w:r>
        <w:r w:rsidR="00A5604E" w:rsidDel="00C577F0">
          <w:delText xml:space="preserve"> kenttäkoodilla ja viittauksella pelkästään ”ankkuroidaan” teksti, jotta se on yksikäsitteisesti löydettävissä saapunutta sanomaa purettaessa (epävirallinen CDA R2 level IV periaate).</w:delText>
        </w:r>
      </w:del>
    </w:p>
    <w:p w14:paraId="34A27AEE" w14:textId="77777777" w:rsidR="00A56792" w:rsidRDefault="00A56792" w:rsidP="00A56792"/>
    <w:p w14:paraId="5852D0FB" w14:textId="77777777" w:rsidR="00A56792" w:rsidRDefault="006B7AF6" w:rsidP="006B7AF6">
      <w:pPr>
        <w:pStyle w:val="Otsikko2"/>
      </w:pPr>
      <w:bookmarkStart w:id="855" w:name="_Toc412718321"/>
      <w:r>
        <w:t>Hoidon tarve</w:t>
      </w:r>
      <w:bookmarkEnd w:id="855"/>
    </w:p>
    <w:p w14:paraId="7C2802D3" w14:textId="77777777" w:rsidR="006F3E0B" w:rsidRPr="002E3802" w:rsidRDefault="002E3802" w:rsidP="006F3E0B">
      <w:r w:rsidRPr="002E3802">
        <w:t>Hoidon tarve aloittaa oman otsikkotasonsa.</w:t>
      </w:r>
      <w:r w:rsidR="001A221E">
        <w:t xml:space="preserve"> Tämä otsikkotaso on pakollinen.</w:t>
      </w:r>
    </w:p>
    <w:p w14:paraId="26014A18" w14:textId="77777777" w:rsidR="00A56792" w:rsidRPr="00A56792" w:rsidRDefault="00A56792" w:rsidP="00A56792"/>
    <w:p w14:paraId="1A8454DC" w14:textId="77777777" w:rsidR="00CF1432" w:rsidRDefault="006B7AF6" w:rsidP="00E6481D">
      <w:r>
        <w:t>O</w:t>
      </w:r>
      <w:r w:rsidR="00E6481D">
        <w:t xml:space="preserve">tsikoksi tulee </w:t>
      </w:r>
      <w:r w:rsidR="00117A52" w:rsidRPr="00117A52">
        <w:t xml:space="preserve">AR/YDIN </w:t>
      </w:r>
      <w:r w:rsidR="00117A52">
        <w:t>–</w:t>
      </w:r>
      <w:r w:rsidR="00117A52" w:rsidRPr="00117A52">
        <w:t xml:space="preserve"> Otsikot</w:t>
      </w:r>
      <w:r w:rsidR="00117A52">
        <w:t xml:space="preserve"> koodisto</w:t>
      </w:r>
      <w:r w:rsidR="00E6481D">
        <w:t>sta</w:t>
      </w:r>
      <w:r w:rsidR="000734C7">
        <w:t xml:space="preserve"> otsikko </w:t>
      </w:r>
      <w:r w:rsidR="00C92623">
        <w:t>”</w:t>
      </w:r>
      <w:r w:rsidR="000734C7">
        <w:t>hoidon tarve</w:t>
      </w:r>
      <w:r w:rsidR="00C92623">
        <w:t>”</w:t>
      </w:r>
      <w:r w:rsidR="000734C7">
        <w:t>, jonka koodi on 21.</w:t>
      </w:r>
    </w:p>
    <w:p w14:paraId="61B8431A" w14:textId="77777777" w:rsidR="00E6481D" w:rsidRDefault="00E6481D" w:rsidP="00E6481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6481D" w:rsidRPr="00BF6B8D" w14:paraId="16117AD5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2BB6" w14:textId="77777777" w:rsidR="008950AD" w:rsidRPr="004A6F7E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FE0DB35" w14:textId="77777777" w:rsidR="008950AD" w:rsidRPr="004A6F7E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del w:id="856" w:author="Tekijä">
              <w:r w:rsidRPr="004A6F7E" w:rsidDel="00C577F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Pr="004A6F7E" w:rsidDel="00C577F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ID</w:delText>
              </w:r>
              <w:r w:rsidRPr="004A6F7E" w:rsidDel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="006B7AF6" w:rsidRPr="004A6F7E" w:rsidDel="00C577F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OID1.2.246.10.1234567.11.2012.160</w:delText>
              </w:r>
              <w:r w:rsidRPr="004A6F7E" w:rsidDel="00C577F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.</w:delText>
              </w:r>
              <w:r w:rsidR="00C87AC7" w:rsidRPr="004A6F7E" w:rsidDel="00C577F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4</w:delText>
              </w:r>
              <w:r w:rsidRPr="004A6F7E" w:rsidDel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</w:delText>
              </w:r>
            </w:del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0463DEB" w14:textId="77777777" w:rsidR="008950AD" w:rsidRPr="004A6F7E" w:rsidRDefault="008950AD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pPrChange w:id="857" w:author="Tekijä">
                <w:pPr>
                  <w:autoSpaceDE w:val="0"/>
                  <w:autoSpaceDN w:val="0"/>
                  <w:adjustRightInd w:val="0"/>
                  <w:jc w:val="left"/>
                </w:pPr>
              </w:pPrChange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del w:id="858" w:author="Tekijä">
              <w:r w:rsidRPr="004A6F7E" w:rsidDel="00C577F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</w:del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734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21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C87A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tarve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1C24D05" w14:textId="77777777" w:rsidR="00E6481D" w:rsidRPr="00BF6B8D" w:rsidRDefault="008950AD" w:rsidP="008950AD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C87AC7" w:rsidRPr="00BF6B8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Hoidon tarve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37A1F1D5" w14:textId="77777777" w:rsidR="00E6481D" w:rsidRPr="00BF6B8D" w:rsidRDefault="00E6481D" w:rsidP="00E6481D"/>
    <w:p w14:paraId="5AC7488D" w14:textId="77777777" w:rsidR="002E3802" w:rsidRPr="00C87AC7" w:rsidRDefault="002E3802" w:rsidP="002E3802">
      <w:pPr>
        <w:pStyle w:val="Otsikko3"/>
      </w:pPr>
      <w:bookmarkStart w:id="859" w:name="_Toc412718322"/>
      <w:r>
        <w:t>Hoidon tarve tekstinä</w:t>
      </w:r>
      <w:bookmarkEnd w:id="859"/>
    </w:p>
    <w:p w14:paraId="2A3730B3" w14:textId="77777777" w:rsidR="00C87AC7" w:rsidRPr="001D5498" w:rsidRDefault="00C87AC7" w:rsidP="00C87AC7">
      <w:r>
        <w:t>Ensimmäinen entry aloitetaan observation-ele</w:t>
      </w:r>
      <w:r w:rsidR="006A5367">
        <w:t>ment</w:t>
      </w:r>
      <w:r>
        <w:t>illä, jossa code-elementtiin asetetaan kenttäkoodi 101 hoidon tarve.</w:t>
      </w:r>
      <w:r w:rsidR="002920A9">
        <w:t xml:space="preserve"> Kenttä</w:t>
      </w:r>
      <w:r w:rsidR="00587985">
        <w:t xml:space="preserve">koodin koodisto on </w:t>
      </w:r>
      <w:r w:rsidR="00AF5158">
        <w:t>1.2.246.6.12.2002.</w:t>
      </w:r>
      <w:del w:id="860" w:author="Tekijä">
        <w:r w:rsidR="00AF5158" w:rsidDel="00C577F0">
          <w:delText>323.2012</w:delText>
        </w:r>
      </w:del>
      <w:ins w:id="861" w:author="Tekijä">
        <w:r w:rsidR="00C577F0">
          <w:t>345</w:t>
        </w:r>
      </w:ins>
      <w:r w:rsidR="00587985">
        <w:t>.</w:t>
      </w:r>
      <w:r>
        <w:t xml:space="preserve"> Text-elementistä viitataan tämän tietokokonaisuuden sectio</w:t>
      </w:r>
      <w:r w:rsidR="004C2906">
        <w:t xml:space="preserve">n/text-OID:iin. </w:t>
      </w:r>
      <w:del w:id="862" w:author="Tekijä">
        <w:r w:rsidR="004C2906" w:rsidDel="00C577F0">
          <w:delText xml:space="preserve">Value-elementin </w:delText>
        </w:r>
        <w:r w:rsidR="001D5498" w:rsidRPr="001D5498" w:rsidDel="00C577F0">
          <w:delText>original</w:delText>
        </w:r>
        <w:r w:rsidR="001D5498" w:rsidDel="00C577F0">
          <w:delText>Text/reference-elementistä viitataan käy</w:delText>
        </w:r>
        <w:r w:rsidR="00587985" w:rsidDel="00C577F0">
          <w:delText>t</w:delText>
        </w:r>
        <w:r w:rsidR="001D5498" w:rsidDel="00C577F0">
          <w:delText>täjän syö</w:delText>
        </w:r>
        <w:r w:rsidR="00587985" w:rsidDel="00C577F0">
          <w:delText>t</w:delText>
        </w:r>
        <w:r w:rsidR="001D5498" w:rsidDel="00C577F0">
          <w:delText>tämään hoidon tarve tekstiin.</w:delText>
        </w:r>
      </w:del>
    </w:p>
    <w:p w14:paraId="225416F3" w14:textId="77777777" w:rsidR="00C87AC7" w:rsidRDefault="00C87AC7" w:rsidP="00C87AC7"/>
    <w:p w14:paraId="0F012C8A" w14:textId="77777777" w:rsidR="00A35135" w:rsidRDefault="001A221E" w:rsidP="00C87AC7">
      <w:r>
        <w:t>Hoidon tarve tekstinä on ehdollisesti pakollinen</w:t>
      </w:r>
      <w:r w:rsidR="008C0B22">
        <w:t>, kun hoidon syytä ei ole annettu</w:t>
      </w:r>
      <w:r>
        <w:t>.</w:t>
      </w:r>
    </w:p>
    <w:p w14:paraId="3B166FD1" w14:textId="77777777" w:rsidR="00A35135" w:rsidRDefault="00A35135" w:rsidP="00C87AC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87AC7" w:rsidRPr="00C577F0" w14:paraId="1A5ACF2A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C7BEA" w14:textId="77777777" w:rsidR="00C577F0" w:rsidRPr="00C577F0" w:rsidRDefault="00C577F0" w:rsidP="00C577F0">
            <w:pPr>
              <w:autoSpaceDE w:val="0"/>
              <w:autoSpaceDN w:val="0"/>
              <w:adjustRightInd w:val="0"/>
              <w:jc w:val="left"/>
              <w:rPr>
                <w:ins w:id="86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64" w:author="Tekijä">
              <w:r w:rsidRPr="00C577F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C577F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entry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4DBABBCA" w14:textId="77777777" w:rsidR="00C577F0" w:rsidRPr="00C577F0" w:rsidRDefault="00C577F0" w:rsidP="00C577F0">
            <w:pPr>
              <w:autoSpaceDE w:val="0"/>
              <w:autoSpaceDN w:val="0"/>
              <w:adjustRightInd w:val="0"/>
              <w:jc w:val="left"/>
              <w:rPr>
                <w:ins w:id="86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66" w:author="Tekijä">
              <w:r w:rsidRPr="00C577F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C577F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määrittelyn versio, jonka mukaisesti entry tehty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0FC310EC" w14:textId="77777777" w:rsidR="00C577F0" w:rsidRPr="00C577F0" w:rsidRDefault="00C577F0" w:rsidP="00C577F0">
            <w:pPr>
              <w:autoSpaceDE w:val="0"/>
              <w:autoSpaceDN w:val="0"/>
              <w:adjustRightInd w:val="0"/>
              <w:jc w:val="left"/>
              <w:rPr>
                <w:ins w:id="86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68" w:author="Tekijä">
              <w:r w:rsidRPr="00C577F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C577F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templateId</w:t>
              </w:r>
              <w:r w:rsidRPr="00C577F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C577F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root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C577F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1.2.246.777.11.2015.X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496CEDB9" w14:textId="77777777" w:rsidR="00C577F0" w:rsidRPr="00C577F0" w:rsidRDefault="00C577F0" w:rsidP="00C577F0">
            <w:pPr>
              <w:autoSpaceDE w:val="0"/>
              <w:autoSpaceDN w:val="0"/>
              <w:adjustRightInd w:val="0"/>
              <w:jc w:val="left"/>
              <w:rPr>
                <w:ins w:id="86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70" w:author="Tekijä">
              <w:r w:rsidRPr="00C577F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C577F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hoidon tarve 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72E8B0B0" w14:textId="77777777" w:rsidR="00C577F0" w:rsidRPr="00C577F0" w:rsidRDefault="00C577F0" w:rsidP="00C577F0">
            <w:pPr>
              <w:autoSpaceDE w:val="0"/>
              <w:autoSpaceDN w:val="0"/>
              <w:adjustRightInd w:val="0"/>
              <w:jc w:val="left"/>
              <w:rPr>
                <w:ins w:id="87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72" w:author="Tekijä">
              <w:r w:rsidRPr="00C577F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C577F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C577F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577F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577F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C577F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577F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577F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63CF5203" w14:textId="77777777" w:rsidR="00C577F0" w:rsidRPr="00C577F0" w:rsidRDefault="00C577F0" w:rsidP="00C577F0">
            <w:pPr>
              <w:autoSpaceDE w:val="0"/>
              <w:autoSpaceDN w:val="0"/>
              <w:adjustRightInd w:val="0"/>
              <w:jc w:val="left"/>
              <w:rPr>
                <w:ins w:id="87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74" w:author="Tekijä">
              <w:r w:rsidRPr="00C577F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C577F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C577F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577F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577F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101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C577F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577F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577F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1.2.246.6.12.2002.345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C577F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577F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577F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Hoidon tarve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238A2385" w14:textId="77777777" w:rsidR="00C577F0" w:rsidRPr="00C577F0" w:rsidRDefault="00C577F0" w:rsidP="00C577F0">
            <w:pPr>
              <w:autoSpaceDE w:val="0"/>
              <w:autoSpaceDN w:val="0"/>
              <w:adjustRightInd w:val="0"/>
              <w:jc w:val="left"/>
              <w:rPr>
                <w:ins w:id="87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76" w:author="Tekijä">
              <w:r w:rsidRPr="00C577F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C577F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5816469" w14:textId="77777777" w:rsidR="00C577F0" w:rsidRPr="00C577F0" w:rsidRDefault="00C577F0" w:rsidP="00C577F0">
            <w:pPr>
              <w:autoSpaceDE w:val="0"/>
              <w:autoSpaceDN w:val="0"/>
              <w:adjustRightInd w:val="0"/>
              <w:jc w:val="left"/>
              <w:rPr>
                <w:ins w:id="87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78" w:author="Tekijä">
              <w:r w:rsidRPr="00C577F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C577F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C577F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577F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577F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#OID1.2.246.10.1234567.11.2014.300.6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4FF5C15F" w14:textId="77777777" w:rsidR="00C577F0" w:rsidRPr="00C577F0" w:rsidRDefault="00C577F0" w:rsidP="00C577F0">
            <w:pPr>
              <w:autoSpaceDE w:val="0"/>
              <w:autoSpaceDN w:val="0"/>
              <w:adjustRightInd w:val="0"/>
              <w:jc w:val="left"/>
              <w:rPr>
                <w:ins w:id="87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80" w:author="Tekijä">
              <w:r w:rsidRPr="00C577F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C577F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22084051" w14:textId="77777777" w:rsidR="00C577F0" w:rsidRPr="00C577F0" w:rsidRDefault="00C577F0" w:rsidP="00C577F0">
            <w:pPr>
              <w:autoSpaceDE w:val="0"/>
              <w:autoSpaceDN w:val="0"/>
              <w:adjustRightInd w:val="0"/>
              <w:jc w:val="left"/>
              <w:rPr>
                <w:ins w:id="88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82" w:author="Tekijä">
              <w:r w:rsidRPr="00C577F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C577F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31981EFF" w14:textId="77777777" w:rsidR="00587985" w:rsidRPr="00C577F0" w:rsidDel="00C577F0" w:rsidRDefault="00C577F0" w:rsidP="00587985">
            <w:pPr>
              <w:autoSpaceDE w:val="0"/>
              <w:autoSpaceDN w:val="0"/>
              <w:adjustRightInd w:val="0"/>
              <w:rPr>
                <w:del w:id="883" w:author="Tekijä"/>
                <w:rFonts w:ascii="Courier New" w:hAnsi="Courier New" w:cs="Courier New"/>
                <w:color w:val="000000"/>
                <w:sz w:val="18"/>
                <w:highlight w:val="white"/>
                <w:lang w:val="fr-FR" w:eastAsia="fi-FI"/>
              </w:rPr>
            </w:pPr>
            <w:ins w:id="884" w:author="Tekijä"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C577F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</w:t>
              </w:r>
              <w:r w:rsidRPr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  <w:del w:id="885" w:author="Tekijä">
              <w:r w:rsidR="00587985"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&lt;</w:delText>
              </w:r>
              <w:r w:rsidR="00587985" w:rsidRPr="00C577F0" w:rsidDel="00C577F0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 w:eastAsia="fi-FI"/>
                </w:rPr>
                <w:delText>observation</w:delText>
              </w:r>
              <w:r w:rsidR="00AE4B49"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</w:delText>
              </w:r>
              <w:r w:rsidR="00AE4B49" w:rsidRPr="00C577F0" w:rsidDel="00C577F0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>classCode</w:delText>
              </w:r>
              <w:r w:rsidR="00AE4B49"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AE4B49"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OBS</w:delText>
              </w:r>
              <w:r w:rsidR="00AE4B49"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</w:delText>
              </w:r>
              <w:r w:rsidR="00AE4B49" w:rsidRPr="00C577F0" w:rsidDel="00C577F0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 xml:space="preserve"> moodCode</w:delText>
              </w:r>
              <w:r w:rsidR="00AE4B49"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AE4B49"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EVN</w:delText>
              </w:r>
              <w:r w:rsidR="00AE4B49"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"&gt;</w:delText>
              </w:r>
            </w:del>
          </w:p>
          <w:p w14:paraId="33E9DFA0" w14:textId="77777777" w:rsidR="00587985" w:rsidRPr="00C577F0" w:rsidDel="00C577F0" w:rsidRDefault="00587985" w:rsidP="00587985">
            <w:pPr>
              <w:autoSpaceDE w:val="0"/>
              <w:autoSpaceDN w:val="0"/>
              <w:adjustRightInd w:val="0"/>
              <w:rPr>
                <w:del w:id="886" w:author="Tekijä"/>
                <w:rFonts w:ascii="Courier New" w:hAnsi="Courier New" w:cs="Courier New"/>
                <w:color w:val="0000FF"/>
                <w:sz w:val="18"/>
                <w:highlight w:val="white"/>
                <w:lang w:val="fr-FR" w:eastAsia="fi-FI"/>
              </w:rPr>
            </w:pPr>
            <w:del w:id="887" w:author="Tekijä"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      &lt;</w:delText>
              </w:r>
              <w:r w:rsidRPr="00C577F0" w:rsidDel="00C577F0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 w:eastAsia="fi-FI"/>
                </w:rPr>
                <w:delText>code</w:delText>
              </w:r>
              <w:r w:rsidRPr="00C577F0" w:rsidDel="00C577F0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 w:eastAsia="fi-FI"/>
                </w:rPr>
                <w:delText xml:space="preserve"> code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="</w:delText>
              </w:r>
              <w:r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 w:eastAsia="fi-FI"/>
                </w:rPr>
                <w:delText>101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"</w:delText>
              </w:r>
              <w:r w:rsidRPr="00C577F0" w:rsidDel="00C577F0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 w:eastAsia="fi-FI"/>
                </w:rPr>
                <w:delText xml:space="preserve"> codeSystem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="</w:delText>
              </w:r>
              <w:r w:rsidRPr="00C577F0" w:rsidDel="00C577F0">
                <w:rPr>
                  <w:rFonts w:ascii="Courier New" w:hAnsi="Courier New" w:cs="Courier New"/>
                  <w:sz w:val="18"/>
                  <w:lang w:val="fr-FR" w:eastAsia="fi-FI"/>
                </w:rPr>
                <w:delText>1.2.246.6.12.2002.323.2012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"/&gt;</w:delText>
              </w:r>
            </w:del>
          </w:p>
          <w:p w14:paraId="2E34BF70" w14:textId="77777777" w:rsidR="00A35135" w:rsidRPr="00C577F0" w:rsidDel="00C577F0" w:rsidRDefault="00A35135" w:rsidP="00A35135">
            <w:pPr>
              <w:autoSpaceDE w:val="0"/>
              <w:autoSpaceDN w:val="0"/>
              <w:adjustRightInd w:val="0"/>
              <w:rPr>
                <w:del w:id="888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889" w:author="Tekijä"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      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</w:delText>
              </w:r>
              <w:r w:rsidRPr="00C577F0" w:rsidDel="00C577F0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text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&gt;</w:delText>
              </w:r>
            </w:del>
          </w:p>
          <w:p w14:paraId="38A0FC03" w14:textId="77777777" w:rsidR="00A35135" w:rsidRPr="00C577F0" w:rsidDel="00C577F0" w:rsidRDefault="00A35135" w:rsidP="00A35135">
            <w:pPr>
              <w:autoSpaceDE w:val="0"/>
              <w:autoSpaceDN w:val="0"/>
              <w:adjustRightInd w:val="0"/>
              <w:rPr>
                <w:del w:id="890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891" w:author="Tekijä">
              <w:r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 xml:space="preserve">           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</w:delText>
              </w:r>
              <w:r w:rsidRPr="00C577F0" w:rsidDel="00C577F0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reference</w:delText>
              </w:r>
              <w:r w:rsidRPr="00C577F0" w:rsidDel="00C577F0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GB" w:eastAsia="fi-FI"/>
                </w:rPr>
                <w:delText xml:space="preserve"> value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="</w:delText>
              </w:r>
              <w:r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>#OID1.2.246.10.123456.11.2012.160.5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"/&gt;</w:delText>
              </w:r>
            </w:del>
          </w:p>
          <w:p w14:paraId="12F0CE24" w14:textId="77777777" w:rsidR="00A35135" w:rsidRPr="00C577F0" w:rsidDel="00C577F0" w:rsidRDefault="00A35135" w:rsidP="00A35135">
            <w:pPr>
              <w:autoSpaceDE w:val="0"/>
              <w:autoSpaceDN w:val="0"/>
              <w:adjustRightInd w:val="0"/>
              <w:rPr>
                <w:del w:id="892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893" w:author="Tekijä">
              <w:r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 xml:space="preserve">       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&lt;/</w:delText>
              </w:r>
              <w:r w:rsidRPr="00C577F0" w:rsidDel="00C577F0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text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&gt;</w:delText>
              </w:r>
            </w:del>
          </w:p>
          <w:p w14:paraId="3B2106C2" w14:textId="77777777" w:rsidR="00A35135" w:rsidRPr="00C577F0" w:rsidDel="00C577F0" w:rsidRDefault="00587985" w:rsidP="00A35135">
            <w:pPr>
              <w:autoSpaceDE w:val="0"/>
              <w:autoSpaceDN w:val="0"/>
              <w:adjustRightInd w:val="0"/>
              <w:jc w:val="left"/>
              <w:rPr>
                <w:del w:id="894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895" w:author="Tekijä">
              <w:r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 w:eastAsia="fi-FI"/>
                </w:rPr>
                <w:delText xml:space="preserve">       </w:delText>
              </w:r>
              <w:r w:rsidR="00A35135"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="00A35135" w:rsidRPr="00C577F0" w:rsidDel="00C577F0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value</w:delText>
              </w:r>
              <w:r w:rsidR="00A35135" w:rsidRPr="00C577F0" w:rsidDel="00C577F0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xsi:type</w:delText>
              </w:r>
              <w:r w:rsidR="00A35135"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="00A35135"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CV</w:delText>
              </w:r>
              <w:r w:rsidR="00A35135"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="00A35135" w:rsidRPr="00C577F0" w:rsidDel="00C577F0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nullFlavor</w:delText>
              </w:r>
              <w:r w:rsidR="00A35135"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="00A35135"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OTH</w:delText>
              </w:r>
              <w:r w:rsidR="00A35135"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"&gt;</w:delText>
              </w:r>
            </w:del>
          </w:p>
          <w:p w14:paraId="7D0D057B" w14:textId="77777777" w:rsidR="00A35135" w:rsidRPr="00C577F0" w:rsidDel="00C577F0" w:rsidRDefault="00A35135" w:rsidP="00A35135">
            <w:pPr>
              <w:autoSpaceDE w:val="0"/>
              <w:autoSpaceDN w:val="0"/>
              <w:adjustRightInd w:val="0"/>
              <w:jc w:val="left"/>
              <w:rPr>
                <w:del w:id="896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897" w:author="Tekijä">
              <w:r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     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C577F0" w:rsidDel="00C577F0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originalText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77984B0C" w14:textId="77777777" w:rsidR="00A35135" w:rsidRPr="00C577F0" w:rsidDel="00C577F0" w:rsidRDefault="00A35135" w:rsidP="00A35135">
            <w:pPr>
              <w:autoSpaceDE w:val="0"/>
              <w:autoSpaceDN w:val="0"/>
              <w:adjustRightInd w:val="0"/>
              <w:jc w:val="left"/>
              <w:rPr>
                <w:del w:id="898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899" w:author="Tekijä">
              <w:r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C577F0" w:rsidDel="00C577F0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reference</w:delText>
              </w:r>
              <w:r w:rsidRPr="00C577F0" w:rsidDel="00C577F0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value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#OID1.2.246.10.123456.11.2012.160.</w:delText>
              </w:r>
              <w:r w:rsidR="00C635D0"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5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"/&gt;</w:delText>
              </w:r>
            </w:del>
          </w:p>
          <w:p w14:paraId="288405DE" w14:textId="77777777" w:rsidR="00A35135" w:rsidRPr="00C577F0" w:rsidDel="00C577F0" w:rsidRDefault="00A35135" w:rsidP="00A35135">
            <w:pPr>
              <w:autoSpaceDE w:val="0"/>
              <w:autoSpaceDN w:val="0"/>
              <w:adjustRightInd w:val="0"/>
              <w:jc w:val="left"/>
              <w:rPr>
                <w:del w:id="900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901" w:author="Tekijä">
              <w:r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&lt;/</w:delText>
              </w:r>
              <w:r w:rsidRPr="00C577F0" w:rsidDel="00C577F0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originalText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6BE1EEE3" w14:textId="77777777" w:rsidR="00587985" w:rsidRPr="00C577F0" w:rsidDel="00C577F0" w:rsidRDefault="00A35135" w:rsidP="00A35135">
            <w:pPr>
              <w:autoSpaceDE w:val="0"/>
              <w:autoSpaceDN w:val="0"/>
              <w:adjustRightInd w:val="0"/>
              <w:rPr>
                <w:del w:id="902" w:author="Tekijä"/>
                <w:rFonts w:ascii="Courier New" w:hAnsi="Courier New" w:cs="Courier New"/>
                <w:color w:val="000000"/>
                <w:sz w:val="18"/>
                <w:highlight w:val="white"/>
                <w:lang w:eastAsia="fi-FI"/>
              </w:rPr>
            </w:pPr>
            <w:del w:id="903" w:author="Tekijä">
              <w:r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&lt;/</w:delText>
              </w:r>
              <w:r w:rsidRPr="00C577F0" w:rsidDel="00C577F0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delText>value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&gt;</w:delText>
              </w:r>
            </w:del>
          </w:p>
          <w:p w14:paraId="5596611E" w14:textId="77777777" w:rsidR="00587985" w:rsidRPr="00C577F0" w:rsidDel="00C577F0" w:rsidRDefault="00587985" w:rsidP="00A35135">
            <w:pPr>
              <w:autoSpaceDE w:val="0"/>
              <w:autoSpaceDN w:val="0"/>
              <w:adjustRightInd w:val="0"/>
              <w:rPr>
                <w:del w:id="904" w:author="Tekijä"/>
                <w:rFonts w:ascii="Courier New" w:hAnsi="Courier New" w:cs="Courier New"/>
                <w:color w:val="000000"/>
                <w:sz w:val="18"/>
                <w:highlight w:val="white"/>
                <w:lang w:eastAsia="fi-FI"/>
              </w:rPr>
            </w:pPr>
            <w:del w:id="905" w:author="Tekijä"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eastAsia="fi-FI"/>
                </w:rPr>
                <w:delText>&lt;/</w:delText>
              </w:r>
              <w:r w:rsidRPr="00C577F0" w:rsidDel="00C577F0">
                <w:rPr>
                  <w:rFonts w:ascii="Courier New" w:hAnsi="Courier New" w:cs="Courier New"/>
                  <w:color w:val="800000"/>
                  <w:sz w:val="18"/>
                  <w:highlight w:val="white"/>
                  <w:lang w:eastAsia="fi-FI"/>
                </w:rPr>
                <w:delText>observation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eastAsia="fi-FI"/>
                </w:rPr>
                <w:delText>&gt;</w:delText>
              </w:r>
            </w:del>
          </w:p>
          <w:p w14:paraId="0518900C" w14:textId="77777777" w:rsidR="00C87AC7" w:rsidRPr="00C577F0" w:rsidRDefault="00C87AC7" w:rsidP="00570CF5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</w:p>
        </w:tc>
      </w:tr>
    </w:tbl>
    <w:p w14:paraId="28CA3794" w14:textId="77777777" w:rsidR="00C87AC7" w:rsidRDefault="00C87AC7" w:rsidP="00C87AC7"/>
    <w:p w14:paraId="70C300E1" w14:textId="77777777" w:rsidR="000734C7" w:rsidRDefault="002920A9" w:rsidP="002920A9">
      <w:pPr>
        <w:pStyle w:val="Otsikko3"/>
      </w:pPr>
      <w:bookmarkStart w:id="906" w:name="_Toc412718323"/>
      <w:r>
        <w:t>Toiminta- ja työkykyyn liittyvät tarpeet</w:t>
      </w:r>
      <w:bookmarkEnd w:id="906"/>
    </w:p>
    <w:p w14:paraId="0405A8F5" w14:textId="77777777" w:rsidR="002920A9" w:rsidDel="00C577F0" w:rsidRDefault="002920A9" w:rsidP="002920A9">
      <w:pPr>
        <w:rPr>
          <w:del w:id="907" w:author="Tekijä"/>
          <w:lang w:val="en-US"/>
        </w:rPr>
      </w:pPr>
    </w:p>
    <w:p w14:paraId="682F8429" w14:textId="77777777" w:rsidR="002920A9" w:rsidRDefault="002920A9" w:rsidP="002920A9">
      <w:r w:rsidRPr="002920A9">
        <w:t xml:space="preserve">Nämä tiedot sijoitetaan omaan entryynsä. </w:t>
      </w:r>
      <w:r>
        <w:t xml:space="preserve">Observation rakenne on vastaavanlainen kuin hoidon tarpeen tapauksessa. Observation saa nyt kenttäkoodin 102 (toiminta- ja työkykyyn liittyvät tarpeet). Varsinainen teksti </w:t>
      </w:r>
      <w:del w:id="908" w:author="Tekijä">
        <w:r w:rsidDel="00C577F0">
          <w:delText xml:space="preserve">siis </w:delText>
        </w:r>
      </w:del>
      <w:r>
        <w:t>sijaitsee section/text:issä</w:t>
      </w:r>
      <w:del w:id="909" w:author="Tekijä">
        <w:r w:rsidDel="00C577F0">
          <w:delText>, mutta siihen pystytään täsmällisesti viittaamaan OID:in avulla</w:delText>
        </w:r>
      </w:del>
      <w:r>
        <w:t>.</w:t>
      </w:r>
    </w:p>
    <w:p w14:paraId="01EE0BD7" w14:textId="77777777" w:rsidR="002920A9" w:rsidRDefault="002920A9" w:rsidP="002920A9"/>
    <w:p w14:paraId="2448DCA6" w14:textId="77777777" w:rsidR="002920A9" w:rsidRDefault="002920A9" w:rsidP="002920A9">
      <w:pPr>
        <w:pStyle w:val="Otsikko3"/>
      </w:pPr>
      <w:bookmarkStart w:id="910" w:name="_Toc412718324"/>
      <w:r>
        <w:t>Hoidon syy</w:t>
      </w:r>
      <w:bookmarkEnd w:id="910"/>
      <w:r>
        <w:t xml:space="preserve"> </w:t>
      </w:r>
    </w:p>
    <w:p w14:paraId="1A457FDC" w14:textId="77777777" w:rsidR="002920A9" w:rsidDel="00C577F0" w:rsidRDefault="002920A9" w:rsidP="002920A9">
      <w:pPr>
        <w:rPr>
          <w:del w:id="911" w:author="Tekijä"/>
          <w:lang w:val="en-US"/>
        </w:rPr>
      </w:pPr>
    </w:p>
    <w:p w14:paraId="7746E433" w14:textId="77777777" w:rsidR="002920A9" w:rsidRPr="002920A9" w:rsidRDefault="002920A9" w:rsidP="002920A9">
      <w:r w:rsidRPr="002920A9">
        <w:t>Hoidon syy</w:t>
      </w:r>
      <w:r w:rsidR="00337FC6">
        <w:t>n tied</w:t>
      </w:r>
      <w:r w:rsidR="004C2906">
        <w:t xml:space="preserve">ot sijoitetaan omaan entryynsä. </w:t>
      </w:r>
      <w:r w:rsidR="00337FC6">
        <w:t>Observationin k</w:t>
      </w:r>
      <w:r w:rsidR="00786509">
        <w:t>enttä</w:t>
      </w:r>
      <w:r w:rsidR="00337FC6">
        <w:t>koodi on</w:t>
      </w:r>
      <w:r w:rsidR="00786509">
        <w:t xml:space="preserve"> 111. Observation/value-elementiin sijoitetaan hoidon syy koodattuna (ICD-10, ICPC</w:t>
      </w:r>
      <w:del w:id="912" w:author="Tekijä">
        <w:r w:rsidR="00786509" w:rsidDel="00C577F0">
          <w:delText>, ICF</w:delText>
        </w:r>
      </w:del>
      <w:r w:rsidR="00786509">
        <w:t>)</w:t>
      </w:r>
      <w:r w:rsidR="00852F5B">
        <w:t>.</w:t>
      </w:r>
      <w:r w:rsidR="00790E16">
        <w:t xml:space="preserve"> Hoidon syyn tarkenne sijoitetaan section/text:iin, jonne viitataan value-elementin originalText/referencellä.</w:t>
      </w:r>
    </w:p>
    <w:p w14:paraId="75AD6B17" w14:textId="77777777" w:rsidR="002920A9" w:rsidRDefault="002920A9" w:rsidP="002920A9"/>
    <w:p w14:paraId="18F24738" w14:textId="77777777" w:rsidR="00DE2D98" w:rsidRDefault="00DE2D98" w:rsidP="00DE2D98">
      <w:pPr>
        <w:jc w:val="left"/>
      </w:pPr>
      <w:r>
        <w:t xml:space="preserve">Hoidon syy on toistuva. Sen vuoksi observation sijoitetaan organizeriin, jossa &lt;component&gt;&lt;observation&gt;&lt;component&gt;-rakenne toistuu. TemplateId:ssä organizerille annetaan arvo </w:t>
      </w:r>
      <w:r w:rsidR="00AF5158">
        <w:rPr>
          <w:rFonts w:ascii="Arial" w:hAnsi="Arial" w:cs="Arial"/>
          <w:color w:val="000000"/>
          <w:sz w:val="20"/>
          <w:highlight w:val="white"/>
          <w:lang w:val="en-US"/>
        </w:rPr>
        <w:t>1.2.246.6.12.2002.</w:t>
      </w:r>
      <w:del w:id="913" w:author="Tekijä">
        <w:r w:rsidR="00AF5158" w:rsidDel="00404479">
          <w:rPr>
            <w:rFonts w:ascii="Arial" w:hAnsi="Arial" w:cs="Arial"/>
            <w:color w:val="000000"/>
            <w:sz w:val="20"/>
            <w:highlight w:val="white"/>
            <w:lang w:val="en-US"/>
          </w:rPr>
          <w:delText>323.2012</w:delText>
        </w:r>
      </w:del>
      <w:ins w:id="914" w:author="Tekijä">
        <w:r w:rsidR="00404479">
          <w:rPr>
            <w:rFonts w:ascii="Arial" w:hAnsi="Arial" w:cs="Arial"/>
            <w:color w:val="000000"/>
            <w:sz w:val="20"/>
            <w:highlight w:val="white"/>
            <w:lang w:val="en-US"/>
          </w:rPr>
          <w:t>345</w:t>
        </w:r>
      </w:ins>
      <w:r>
        <w:rPr>
          <w:rFonts w:ascii="Arial" w:hAnsi="Arial" w:cs="Arial"/>
          <w:color w:val="000000"/>
          <w:sz w:val="20"/>
          <w:highlight w:val="white"/>
          <w:lang w:val="en-US"/>
        </w:rPr>
        <w:t>.111</w:t>
      </w:r>
      <w:r>
        <w:rPr>
          <w:rFonts w:ascii="Arial" w:hAnsi="Arial" w:cs="Arial"/>
          <w:color w:val="000000"/>
          <w:sz w:val="20"/>
          <w:lang w:val="en-US"/>
        </w:rPr>
        <w:t xml:space="preserve"> ja statusCode on “active”.</w:t>
      </w:r>
    </w:p>
    <w:p w14:paraId="21A2FE8C" w14:textId="77777777" w:rsidR="00DE2D98" w:rsidRDefault="00DE2D98" w:rsidP="00DE2D98">
      <w:pPr>
        <w:jc w:val="left"/>
      </w:pPr>
    </w:p>
    <w:p w14:paraId="050BF41D" w14:textId="77777777" w:rsidR="00DE2D98" w:rsidRDefault="00DE2D98" w:rsidP="00DE2D9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DE2D98" w:rsidRPr="00BE3438" w14:paraId="106E68D8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0B94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1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916" w:author="Tekijä">
              <w:r w:rsidRPr="00404479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404479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Hoidon syy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4EF1A4B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1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918" w:author="Tekijä">
              <w:r w:rsidRPr="00404479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entry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274940A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1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920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404479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määrittelyn versio, jonka mukaisesti entry tehty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4042DCC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2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22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templateId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root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1.2.246.777.11.2015.X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601D87E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2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24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organizer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CLUSTER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67F3842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2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26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templateId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root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1.2.246.6.12.2002.345.111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0422BBB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2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28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statusCode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active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43874D1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2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30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component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38A64D3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3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32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5EEE191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136" w:hanging="1136"/>
              <w:jc w:val="left"/>
              <w:rPr>
                <w:ins w:id="93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34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111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1.2.246.6.12.2002.345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Hoidon syy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6F4571D3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3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36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562CB02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3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38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#OID1.2.246.10.1234567.11.2014.300.10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0B6D9AD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3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40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6DABE98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ins w:id="94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42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xsi:type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CV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E11.9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1.2.246.537.6.1.1999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codeSystemName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Tautiluokitus ICD-10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Aikuistyypin diabetes ilman komplikaatioita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10CE8A7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4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44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&lt;!--</w:t>
              </w:r>
              <w:r w:rsidRPr="00404479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113 Hoidon syyn tarkenne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--&gt;</w:t>
              </w:r>
            </w:ins>
          </w:p>
          <w:p w14:paraId="5EA1AD8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4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46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originalText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B8AC86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4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48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#OID1.2.246.10.1234567.11.2014.300.11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1637897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4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50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originalText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BA05C23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5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52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1FB8B6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ins w:id="95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54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xsi:type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CV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E66.8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1.2.246.537.6.1.1999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codeSystemName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Tautiluokitus ICD-10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Muu lihavuus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2A1EA1A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5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56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originalText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42BDA28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5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58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#OID1.2.246.10.1234567.11.2014.300.12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515D2F9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5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60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originalText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EF84FE8" w14:textId="77777777" w:rsidR="00DE2D98" w:rsidDel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961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ins w:id="962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  <w:del w:id="963" w:author="Tekijä">
              <w:r w:rsidR="00DE2D98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R="00DE2D98"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entry</w:delText>
              </w:r>
              <w:r w:rsidR="00DE2D98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171E6820" w14:textId="77777777" w:rsidR="00DE2D98" w:rsidDel="00404479" w:rsidRDefault="00DE2D9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964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965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organizer</w:delText>
              </w:r>
              <w:r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moodCode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EVN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</w:delText>
              </w:r>
              <w:r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classCode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CLUSTER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"&gt;</w:delText>
              </w:r>
            </w:del>
          </w:p>
          <w:p w14:paraId="048D5C62" w14:textId="77777777" w:rsidR="00DE2D98" w:rsidDel="00404479" w:rsidRDefault="00DE2D9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966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967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templateId</w:delText>
              </w:r>
              <w:r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root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1.2.246.6.1</w:delText>
              </w:r>
              <w:r w:rsidR="00AF5158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2.2002.323.2012</w:delText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.111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"/&gt;</w:delText>
              </w:r>
            </w:del>
          </w:p>
          <w:p w14:paraId="3E1DDD64" w14:textId="77777777" w:rsidR="00DE2D98" w:rsidDel="00404479" w:rsidRDefault="00DE2D9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968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969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statusCode</w:delText>
              </w:r>
              <w:r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code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active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"/&gt;</w:delText>
              </w:r>
            </w:del>
          </w:p>
          <w:p w14:paraId="1AC30B3D" w14:textId="77777777" w:rsidR="00DE2D98" w:rsidDel="00404479" w:rsidRDefault="00DE2D9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970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971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component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4792E8B2" w14:textId="77777777" w:rsidR="00DE2D98" w:rsidDel="00404479" w:rsidRDefault="00DE2D9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972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973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observation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/&gt;</w:delText>
              </w:r>
            </w:del>
          </w:p>
          <w:p w14:paraId="69F5BDB8" w14:textId="77777777" w:rsidR="00DE2D98" w:rsidDel="00404479" w:rsidRDefault="00DE2D9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974" w:author="Tekijä"/>
                <w:rFonts w:ascii="Arial" w:hAnsi="Arial" w:cs="Arial"/>
                <w:color w:val="0000FF"/>
                <w:sz w:val="20"/>
                <w:highlight w:val="white"/>
                <w:lang w:val="en-US"/>
              </w:rPr>
            </w:pPr>
            <w:del w:id="975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&lt;/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component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137C1982" w14:textId="77777777" w:rsidR="00D2220B" w:rsidDel="00404479" w:rsidRDefault="00D2220B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976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977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 xml:space="preserve">          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component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1AEB45A7" w14:textId="77777777" w:rsidR="00D2220B" w:rsidDel="00404479" w:rsidRDefault="00D2220B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978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979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observation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/&gt;</w:delText>
              </w:r>
            </w:del>
          </w:p>
          <w:p w14:paraId="4EDBDEB3" w14:textId="77777777" w:rsidR="00D2220B" w:rsidDel="00404479" w:rsidRDefault="00D2220B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980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981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&lt;/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component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63FB5A5B" w14:textId="77777777" w:rsidR="00D2220B" w:rsidDel="00404479" w:rsidRDefault="00D2220B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982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983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 xml:space="preserve">         </w:delText>
              </w:r>
            </w:del>
          </w:p>
          <w:p w14:paraId="3CC65363" w14:textId="77777777" w:rsidR="00DE2D98" w:rsidDel="00404479" w:rsidRDefault="00DE2D9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984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985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&lt;/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organizer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1F79E03F" w14:textId="77777777" w:rsidR="00DE2D98" w:rsidDel="00404479" w:rsidRDefault="00DE2D9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986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987" w:author="Tekijä"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&lt;/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entry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219C9E37" w14:textId="77777777" w:rsidR="00DE2D98" w:rsidRPr="00337FC6" w:rsidRDefault="00DE2D9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</w:p>
        </w:tc>
      </w:tr>
    </w:tbl>
    <w:p w14:paraId="76B8D72B" w14:textId="77777777" w:rsidR="00DE2D98" w:rsidRPr="00BE3438" w:rsidRDefault="00DE2D98" w:rsidP="00DE2D98">
      <w:pPr>
        <w:rPr>
          <w:lang w:val="en-US"/>
        </w:rPr>
      </w:pPr>
    </w:p>
    <w:p w14:paraId="2C238F5F" w14:textId="77777777" w:rsidR="00DE2D98" w:rsidRPr="00BE3438" w:rsidDel="00404479" w:rsidRDefault="00DE2D98" w:rsidP="00DE2D98">
      <w:pPr>
        <w:rPr>
          <w:del w:id="988" w:author="Tekijä"/>
          <w:lang w:val="en-US"/>
        </w:rPr>
      </w:pPr>
    </w:p>
    <w:p w14:paraId="6B400800" w14:textId="77777777" w:rsidR="00DE2D98" w:rsidRPr="00BE3438" w:rsidDel="00404479" w:rsidRDefault="00DE2D98" w:rsidP="002920A9">
      <w:pPr>
        <w:rPr>
          <w:del w:id="989" w:author="Tekijä"/>
          <w:lang w:val="en-US"/>
        </w:rPr>
      </w:pPr>
    </w:p>
    <w:p w14:paraId="127FD5B3" w14:textId="77777777" w:rsidR="003073D8" w:rsidRPr="00BE3438" w:rsidDel="00404479" w:rsidRDefault="003073D8" w:rsidP="003073D8">
      <w:pPr>
        <w:rPr>
          <w:del w:id="990" w:author="Tekijä"/>
          <w:lang w:val="en-US"/>
        </w:rPr>
      </w:pPr>
    </w:p>
    <w:p w14:paraId="4D35E481" w14:textId="77777777" w:rsidR="003073D8" w:rsidRPr="00BE3438" w:rsidDel="00404479" w:rsidRDefault="003073D8" w:rsidP="003073D8">
      <w:pPr>
        <w:rPr>
          <w:del w:id="991" w:author="Tekijä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073D8" w:rsidRPr="00A35135" w:rsidDel="00404479" w14:paraId="115FD8BA" w14:textId="77777777" w:rsidTr="00570CF5">
        <w:trPr>
          <w:del w:id="992" w:author="Tekijä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C16B6" w14:textId="77777777" w:rsidR="003073D8" w:rsidRPr="00BF6B8D" w:rsidDel="00404479" w:rsidRDefault="003073D8" w:rsidP="003073D8">
            <w:pPr>
              <w:autoSpaceDE w:val="0"/>
              <w:autoSpaceDN w:val="0"/>
              <w:adjustRightInd w:val="0"/>
              <w:jc w:val="left"/>
              <w:rPr>
                <w:del w:id="993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994" w:author="Tekijä">
              <w:r w:rsidRPr="00BF6B8D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</w:del>
          </w:p>
          <w:p w14:paraId="44500288" w14:textId="77777777" w:rsidR="003073D8" w:rsidRPr="00BF6B8D" w:rsidDel="00404479" w:rsidRDefault="00786509" w:rsidP="003073D8">
            <w:pPr>
              <w:autoSpaceDE w:val="0"/>
              <w:autoSpaceDN w:val="0"/>
              <w:adjustRightInd w:val="0"/>
              <w:jc w:val="left"/>
              <w:rPr>
                <w:del w:id="995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996" w:author="Tekijä">
              <w:r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 xml:space="preserve">   </w:delText>
              </w:r>
              <w:r w:rsidR="003073D8"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</w:delText>
              </w:r>
              <w:r w:rsidR="003073D8" w:rsidRPr="00BF6B8D"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observation</w:delText>
              </w:r>
              <w:r w:rsidR="003073D8" w:rsidRPr="00BF6B8D"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fr-FR"/>
                </w:rPr>
                <w:delText xml:space="preserve"> classCode</w:delText>
              </w:r>
              <w:r w:rsidR="003073D8"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="</w:delText>
              </w:r>
              <w:r w:rsidR="003073D8" w:rsidRPr="00BF6B8D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delText>OBS</w:delText>
              </w:r>
              <w:r w:rsidR="003073D8"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"</w:delText>
              </w:r>
              <w:r w:rsidR="003073D8" w:rsidRPr="00BF6B8D"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fr-FR"/>
                </w:rPr>
                <w:delText xml:space="preserve"> moodCode</w:delText>
              </w:r>
              <w:r w:rsidR="003073D8"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="</w:delText>
              </w:r>
              <w:r w:rsidR="003073D8" w:rsidRPr="00BF6B8D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delText>EVN</w:delText>
              </w:r>
              <w:r w:rsidR="003073D8"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"&gt;</w:delText>
              </w:r>
            </w:del>
          </w:p>
          <w:p w14:paraId="4C7E0102" w14:textId="77777777" w:rsidR="003073D8" w:rsidRPr="00BF6B8D" w:rsidDel="00404479" w:rsidRDefault="003073D8" w:rsidP="003073D8">
            <w:pPr>
              <w:autoSpaceDE w:val="0"/>
              <w:autoSpaceDN w:val="0"/>
              <w:adjustRightInd w:val="0"/>
              <w:jc w:val="left"/>
              <w:rPr>
                <w:del w:id="997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998" w:author="Tekijä">
              <w:r w:rsidRPr="00BF6B8D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</w:delText>
              </w:r>
              <w:r w:rsidRPr="00BF6B8D"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code</w:delText>
              </w:r>
              <w:r w:rsidRPr="00BF6B8D"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fr-FR"/>
                </w:rPr>
                <w:delText xml:space="preserve"> code</w:delText>
              </w:r>
              <w:r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="</w:delText>
              </w:r>
              <w:r w:rsidRPr="00BF6B8D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delText>111</w:delText>
              </w:r>
              <w:r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"</w:delText>
              </w:r>
              <w:r w:rsidRPr="00BF6B8D"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fr-FR"/>
                </w:rPr>
                <w:delText xml:space="preserve"> codeSystem</w:delText>
              </w:r>
              <w:r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="</w:delText>
              </w:r>
              <w:r w:rsidRPr="00BF6B8D" w:rsidDel="00404479">
                <w:rPr>
                  <w:rFonts w:ascii="Arial" w:hAnsi="Arial" w:cs="Arial"/>
                  <w:sz w:val="20"/>
                  <w:lang w:val="fr-FR" w:eastAsia="fi-FI"/>
                </w:rPr>
                <w:delText>1.2.246.6.12.2002.323.2012</w:delText>
              </w:r>
              <w:r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"</w:delText>
              </w:r>
              <w:r w:rsidRPr="00BF6B8D"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fr-FR"/>
                </w:rPr>
                <w:delText xml:space="preserve"> </w:delText>
              </w:r>
              <w:r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/&gt;</w:delText>
              </w:r>
            </w:del>
          </w:p>
          <w:p w14:paraId="18F98F42" w14:textId="77777777" w:rsidR="003073D8" w:rsidDel="00404479" w:rsidRDefault="003073D8" w:rsidP="003073D8">
            <w:pPr>
              <w:autoSpaceDE w:val="0"/>
              <w:autoSpaceDN w:val="0"/>
              <w:adjustRightInd w:val="0"/>
              <w:jc w:val="left"/>
              <w:rPr>
                <w:del w:id="999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00" w:author="Tekijä">
              <w:r w:rsidRPr="00BF6B8D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text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38F98F2C" w14:textId="77777777" w:rsidR="003073D8" w:rsidDel="00404479" w:rsidRDefault="003073D8" w:rsidP="003073D8">
            <w:pPr>
              <w:autoSpaceDE w:val="0"/>
              <w:autoSpaceDN w:val="0"/>
              <w:adjustRightInd w:val="0"/>
              <w:jc w:val="left"/>
              <w:rPr>
                <w:del w:id="1001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02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reference</w:delText>
              </w:r>
              <w:r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value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R="009E4BB7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GB" w:eastAsia="fi-FI"/>
                </w:rPr>
                <w:delText>#</w:delText>
              </w:r>
              <w:r w:rsidRPr="00F52C41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GB" w:eastAsia="fi-FI"/>
                </w:rPr>
                <w:delText>OID1.2.</w:delText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GB" w:eastAsia="fi-FI"/>
                </w:rPr>
                <w:delText>246.10.123456.11.2012.160.</w:delText>
              </w:r>
              <w:r w:rsidR="00C635D0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GB" w:eastAsia="fi-FI"/>
                </w:rPr>
                <w:delText>7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"/&gt;</w:delText>
              </w:r>
            </w:del>
          </w:p>
          <w:p w14:paraId="58F66DAA" w14:textId="77777777" w:rsidR="003073D8" w:rsidDel="00404479" w:rsidRDefault="003073D8" w:rsidP="003073D8">
            <w:pPr>
              <w:autoSpaceDE w:val="0"/>
              <w:autoSpaceDN w:val="0"/>
              <w:adjustRightInd w:val="0"/>
              <w:jc w:val="left"/>
              <w:rPr>
                <w:del w:id="1003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04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&lt;/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text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00D9F511" w14:textId="77777777" w:rsidR="003073D8" w:rsidRPr="009E4BB7" w:rsidDel="00404479" w:rsidRDefault="003073D8" w:rsidP="003073D8">
            <w:pPr>
              <w:autoSpaceDE w:val="0"/>
              <w:autoSpaceDN w:val="0"/>
              <w:adjustRightInd w:val="0"/>
              <w:jc w:val="left"/>
              <w:rPr>
                <w:del w:id="1005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06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RPr="003073D8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&lt;!</w:delText>
              </w:r>
              <w:r w:rsidR="00931A56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--</w:delText>
              </w:r>
              <w:r w:rsidR="00090C42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111-</w:delText>
              </w:r>
              <w:r w:rsidDel="00404479">
                <w:rPr>
                  <w:rFonts w:ascii="Arial" w:hAnsi="Arial" w:cs="Arial"/>
                  <w:color w:val="808080"/>
                  <w:sz w:val="20"/>
                  <w:highlight w:val="white"/>
                  <w:lang w:val="en-US"/>
                </w:rPr>
                <w:delText>Hoidon syy koodattuna</w:delText>
              </w:r>
              <w:r w:rsidRPr="009E4BB7" w:rsidDel="00404479">
                <w:rPr>
                  <w:rFonts w:ascii="Arial" w:hAnsi="Arial" w:cs="Arial"/>
                  <w:color w:val="808080"/>
                  <w:sz w:val="20"/>
                  <w:highlight w:val="white"/>
                  <w:lang w:val="en-US"/>
                </w:rPr>
                <w:delText xml:space="preserve"> </w:delText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--&gt;</w:delText>
              </w:r>
            </w:del>
          </w:p>
          <w:p w14:paraId="449B4CA4" w14:textId="77777777" w:rsidR="003073D8" w:rsidRPr="009E4BB7" w:rsidDel="00404479" w:rsidRDefault="003073D8" w:rsidP="003073D8">
            <w:pPr>
              <w:autoSpaceDE w:val="0"/>
              <w:autoSpaceDN w:val="0"/>
              <w:adjustRightInd w:val="0"/>
              <w:jc w:val="left"/>
              <w:rPr>
                <w:del w:id="1007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08" w:author="Tekijä">
              <w:r w:rsidRPr="009E4BB7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RPr="009E4BB7"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value</w:delText>
              </w:r>
              <w:r w:rsidRPr="009E4BB7"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xsi:type</w:delText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RPr="009E4BB7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CV</w:delText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</w:delText>
              </w:r>
              <w:r w:rsidRPr="009E4BB7"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code</w:delText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RPr="009E4BB7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J46</w:delText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</w:delText>
              </w:r>
              <w:r w:rsidRPr="009E4BB7"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displayName</w:delText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RPr="009E4BB7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Äkillinen vaikea astma</w:delText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</w:delText>
              </w:r>
              <w:r w:rsidRPr="009E4BB7"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codeSystem</w:delText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RPr="009E4BB7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1.2.246.537.6.1.1999</w:delText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</w:delText>
              </w:r>
              <w:r w:rsidRPr="009E4BB7"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codeSystemName</w:delText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RPr="009E4BB7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ICD-10</w:delText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"&gt;</w:delText>
              </w:r>
            </w:del>
          </w:p>
          <w:p w14:paraId="14D803A7" w14:textId="77777777" w:rsidR="003073D8" w:rsidRPr="00BE3438" w:rsidDel="00404479" w:rsidRDefault="003073D8" w:rsidP="003073D8">
            <w:pPr>
              <w:autoSpaceDE w:val="0"/>
              <w:autoSpaceDN w:val="0"/>
              <w:adjustRightInd w:val="0"/>
              <w:jc w:val="left"/>
              <w:rPr>
                <w:del w:id="1009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10" w:author="Tekijä">
              <w:r w:rsidRPr="009E4BB7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RPr="009E4BB7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RPr="009E4BB7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RPr="00BE3438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RPr="00BE3438"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originalText</w:delText>
              </w:r>
              <w:r w:rsidRPr="00BE3438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3E10D4F7" w14:textId="77777777" w:rsidR="003073D8" w:rsidDel="00404479" w:rsidRDefault="003073D8" w:rsidP="003073D8">
            <w:pPr>
              <w:autoSpaceDE w:val="0"/>
              <w:autoSpaceDN w:val="0"/>
              <w:adjustRightInd w:val="0"/>
              <w:jc w:val="left"/>
              <w:rPr>
                <w:del w:id="1011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12" w:author="Tekijä">
              <w:r w:rsidRPr="00BE3438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RPr="00BE3438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RPr="00BE3438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RPr="00BE3438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RPr="00BE3438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reference</w:delText>
              </w:r>
              <w:r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value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#OID1.2.246.10.1246109.11.2011.152.</w:delText>
              </w:r>
              <w:r w:rsidR="00C635D0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8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"/&gt;</w:delText>
              </w:r>
            </w:del>
          </w:p>
          <w:p w14:paraId="26C6E385" w14:textId="77777777" w:rsidR="003073D8" w:rsidDel="00404479" w:rsidRDefault="003073D8" w:rsidP="003073D8">
            <w:pPr>
              <w:autoSpaceDE w:val="0"/>
              <w:autoSpaceDN w:val="0"/>
              <w:adjustRightInd w:val="0"/>
              <w:jc w:val="left"/>
              <w:rPr>
                <w:del w:id="1013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14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&lt;/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originalText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37132C59" w14:textId="77777777" w:rsidR="003073D8" w:rsidRPr="003073D8" w:rsidDel="00404479" w:rsidRDefault="003073D8" w:rsidP="003073D8">
            <w:pPr>
              <w:autoSpaceDE w:val="0"/>
              <w:autoSpaceDN w:val="0"/>
              <w:adjustRightInd w:val="0"/>
              <w:rPr>
                <w:del w:id="1015" w:author="Tekijä"/>
                <w:rFonts w:ascii="Arial" w:hAnsi="Arial" w:cs="Arial"/>
                <w:color w:val="000000"/>
                <w:sz w:val="20"/>
                <w:highlight w:val="white"/>
                <w:lang w:val="en-US" w:eastAsia="fi-FI"/>
              </w:rPr>
            </w:pPr>
            <w:del w:id="1016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&lt;/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value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759933A9" w14:textId="77777777" w:rsidR="003073D8" w:rsidRPr="00337FC6" w:rsidDel="00404479" w:rsidRDefault="00786509" w:rsidP="00786509">
            <w:pPr>
              <w:autoSpaceDE w:val="0"/>
              <w:autoSpaceDN w:val="0"/>
              <w:adjustRightInd w:val="0"/>
              <w:jc w:val="left"/>
              <w:rPr>
                <w:del w:id="1017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18" w:author="Tekijä"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 xml:space="preserve">    &lt;/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observation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</w:tc>
      </w:tr>
    </w:tbl>
    <w:p w14:paraId="250A14A4" w14:textId="77777777" w:rsidR="003073D8" w:rsidRPr="00A35135" w:rsidDel="00404479" w:rsidRDefault="003073D8" w:rsidP="003073D8">
      <w:pPr>
        <w:rPr>
          <w:del w:id="1019" w:author="Tekijä"/>
        </w:rPr>
      </w:pPr>
    </w:p>
    <w:p w14:paraId="0EC68C7B" w14:textId="77777777" w:rsidR="003073D8" w:rsidDel="00404479" w:rsidRDefault="003073D8" w:rsidP="003073D8">
      <w:pPr>
        <w:rPr>
          <w:del w:id="1020" w:author="Tekijä"/>
        </w:rPr>
      </w:pPr>
    </w:p>
    <w:p w14:paraId="7208074C" w14:textId="77777777" w:rsidR="003073D8" w:rsidRDefault="00790E16" w:rsidP="00790E16">
      <w:pPr>
        <w:pStyle w:val="Otsikko4"/>
      </w:pPr>
      <w:r>
        <w:t>Hoidon syyn aliobservationit</w:t>
      </w:r>
    </w:p>
    <w:p w14:paraId="390CECCA" w14:textId="77777777" w:rsidR="00790E16" w:rsidDel="00404479" w:rsidRDefault="00790E16" w:rsidP="00790E16">
      <w:pPr>
        <w:rPr>
          <w:del w:id="1021" w:author="Tekijä"/>
          <w:lang w:val="en-US"/>
        </w:rPr>
      </w:pPr>
    </w:p>
    <w:p w14:paraId="3FE4D6BA" w14:textId="77777777" w:rsidR="00790E16" w:rsidRPr="0011012D" w:rsidRDefault="00790E16" w:rsidP="00790E16">
      <w:pPr>
        <w:rPr>
          <w:b/>
        </w:rPr>
      </w:pPr>
      <w:r w:rsidRPr="0011012D">
        <w:rPr>
          <w:b/>
        </w:rPr>
        <w:t>Palvelukokonaisuus</w:t>
      </w:r>
    </w:p>
    <w:p w14:paraId="490E7323" w14:textId="77777777" w:rsidR="00790E16" w:rsidRPr="0011012D" w:rsidRDefault="00790E16" w:rsidP="00790E16">
      <w:pPr>
        <w:rPr>
          <w:b/>
        </w:rPr>
      </w:pPr>
    </w:p>
    <w:p w14:paraId="4A63F030" w14:textId="77777777" w:rsidR="003073D8" w:rsidRDefault="00337FC6" w:rsidP="00790E16">
      <w:r>
        <w:t xml:space="preserve">Hoidon syy </w:t>
      </w:r>
      <w:r w:rsidR="00790E16" w:rsidRPr="00790E16">
        <w:t>observationin al</w:t>
      </w:r>
      <w:r w:rsidR="00790E16">
        <w:rPr>
          <w:rStyle w:val="Sivunumero"/>
        </w:rPr>
        <w:t xml:space="preserve">le sijoitetaan ensimmäiseksi </w:t>
      </w:r>
      <w:r w:rsidR="00E119F1">
        <w:rPr>
          <w:rStyle w:val="Sivunumero"/>
        </w:rPr>
        <w:t>ali</w:t>
      </w:r>
      <w:r w:rsidR="00790E16">
        <w:rPr>
          <w:rStyle w:val="Sivunumero"/>
        </w:rPr>
        <w:t>ob</w:t>
      </w:r>
      <w:r w:rsidR="00790E16" w:rsidRPr="00790E16">
        <w:t>s</w:t>
      </w:r>
      <w:r w:rsidR="00790E16">
        <w:t>e</w:t>
      </w:r>
      <w:r w:rsidR="00790E16">
        <w:rPr>
          <w:rStyle w:val="Sivunumero"/>
        </w:rPr>
        <w:t>r</w:t>
      </w:r>
      <w:r w:rsidR="00790E16" w:rsidRPr="00790E16">
        <w:t>vation, jossa ilmoitetaan palvelukokonaisuus.</w:t>
      </w:r>
      <w:r w:rsidR="00790E16">
        <w:t xml:space="preserve"> Ken</w:t>
      </w:r>
      <w:r w:rsidR="00E119F1">
        <w:t>t</w:t>
      </w:r>
      <w:r w:rsidR="00790E16">
        <w:t xml:space="preserve">täkoodi on nyt 112. Palvelukokonaisuus ilmoitetaan value-elementissä käyttäen palvelukokonaisuusluokitusta </w:t>
      </w:r>
      <w:r w:rsidR="00790E16" w:rsidRPr="00790E16">
        <w:t>1.2.246.537.6.89</w:t>
      </w:r>
      <w:r w:rsidR="0086111C">
        <w:t>.2008</w:t>
      </w:r>
      <w:r w:rsidR="00790E16">
        <w:t>.</w:t>
      </w:r>
    </w:p>
    <w:p w14:paraId="77023F8B" w14:textId="77777777" w:rsidR="00790E16" w:rsidDel="00404479" w:rsidRDefault="00790E16" w:rsidP="00790E16">
      <w:pPr>
        <w:rPr>
          <w:del w:id="1022" w:author="Tekijä"/>
        </w:rPr>
      </w:pPr>
    </w:p>
    <w:p w14:paraId="2C4CBD18" w14:textId="77777777" w:rsidR="00790E16" w:rsidRDefault="00790E16" w:rsidP="00790E1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790E16" w:rsidRPr="00404479" w14:paraId="4A2BCD91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167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2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24" w:author="Tekijä"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entryRelationship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typeCode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COMP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530D976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2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26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4B76A296" w14:textId="77777777" w:rsidR="00404479" w:rsidRPr="00FD64F7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102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28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112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1.2.246.6.12.2002.345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Palvelukokonaisuus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21482F9B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2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30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957225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3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32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#OID1.2.246.10.1234567.11.2014.300.13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4ECDB6C1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3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34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44E8DEB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3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36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&lt;!--</w:t>
              </w:r>
              <w:r w:rsidRPr="00404479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112-palvelukokonaisuus koodattuna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--&gt;</w:t>
              </w:r>
            </w:ins>
          </w:p>
          <w:p w14:paraId="34B4A25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103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38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xsi:type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CV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PK1006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1.2.246.537.6.89.2008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codeSystemName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THL - Palvelukokonaisuusluokitus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Aikuistyypin diabetes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10C5B71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3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40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C0E612D" w14:textId="77777777" w:rsidR="00790E16" w:rsidRPr="00404479" w:rsidDel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041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ins w:id="1042" w:author="Tekijä"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entryRelationship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  <w:del w:id="1043" w:author="Tekijä">
              <w:r w:rsidR="00790E16"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="00790E16" w:rsidRPr="00404479" w:rsidDel="00404479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entryRelationship</w:delText>
              </w:r>
              <w:r w:rsidR="00790E16" w:rsidRPr="00404479" w:rsidDel="00404479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typeCode</w:delText>
              </w:r>
              <w:r w:rsidR="00790E16"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="00790E16"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COMP</w:delText>
              </w:r>
              <w:r w:rsidR="00790E16"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"&gt;</w:delText>
              </w:r>
              <w:r w:rsidR="00790E16"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</w:del>
          </w:p>
          <w:p w14:paraId="1EB2B113" w14:textId="77777777" w:rsidR="00790E16" w:rsidRPr="00404479" w:rsidDel="00404479" w:rsidRDefault="00790E16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044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045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 xml:space="preserve">   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observation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classCode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OBS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moodCode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EVN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"&gt;</w:delText>
              </w:r>
            </w:del>
          </w:p>
          <w:p w14:paraId="483FE272" w14:textId="77777777" w:rsidR="00790E16" w:rsidRPr="00404479" w:rsidDel="00404479" w:rsidRDefault="00790E16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046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047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code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code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112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codeSystem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sz w:val="18"/>
                  <w:lang w:val="en-US" w:eastAsia="fi-FI"/>
                </w:rPr>
                <w:delText>1.2.246.6.12.2002.323.2012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/&gt;</w:delText>
              </w:r>
            </w:del>
          </w:p>
          <w:p w14:paraId="55DF0043" w14:textId="77777777" w:rsidR="00790E16" w:rsidRPr="00404479" w:rsidDel="00404479" w:rsidRDefault="00790E16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048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049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text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6719E3CD" w14:textId="77777777" w:rsidR="00790E16" w:rsidRPr="00404479" w:rsidDel="00404479" w:rsidRDefault="00790E16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050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051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reference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value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="009E4BB7"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 w:eastAsia="fi-FI"/>
                </w:rPr>
                <w:delText>#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 w:eastAsia="fi-FI"/>
                </w:rPr>
                <w:delText>OID1.2.246.10.123456.11.2012.160.</w:delText>
              </w:r>
              <w:r w:rsidR="00C635D0"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 w:eastAsia="fi-FI"/>
                </w:rPr>
                <w:delText>9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"/&gt;</w:delText>
              </w:r>
            </w:del>
          </w:p>
          <w:p w14:paraId="67452B07" w14:textId="77777777" w:rsidR="00790E16" w:rsidRPr="00404479" w:rsidDel="00404479" w:rsidRDefault="00790E16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052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del w:id="1053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delText>text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&gt;</w:delText>
              </w:r>
            </w:del>
          </w:p>
          <w:p w14:paraId="63909989" w14:textId="77777777" w:rsidR="00790E16" w:rsidRPr="00404479" w:rsidDel="00404479" w:rsidRDefault="00790E16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054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del w:id="1055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&lt;!</w:delText>
              </w:r>
              <w:r w:rsidR="00931A56"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--</w:delText>
              </w:r>
              <w:r w:rsidR="00090C42"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112-</w:delText>
              </w:r>
              <w:r w:rsidRPr="00404479" w:rsidDel="00404479">
                <w:rPr>
                  <w:rFonts w:ascii="Courier New" w:hAnsi="Courier New" w:cs="Courier New"/>
                  <w:color w:val="808080"/>
                  <w:sz w:val="18"/>
                  <w:highlight w:val="white"/>
                </w:rPr>
                <w:delText xml:space="preserve">palvelukokonaisuus koodattuna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--&gt;</w:delText>
              </w:r>
            </w:del>
          </w:p>
          <w:p w14:paraId="3D5F0F7C" w14:textId="77777777" w:rsidR="00790E16" w:rsidRPr="00404479" w:rsidDel="00404479" w:rsidRDefault="00790E16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056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del w:id="1057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delText>value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highlight w:val="white"/>
                </w:rPr>
                <w:delText xml:space="preserve"> xsi:type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delText>CV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highlight w:val="white"/>
                </w:rPr>
                <w:delText xml:space="preserve"> code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delText>XX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highlight w:val="white"/>
                </w:rPr>
                <w:delText xml:space="preserve">  codeSystem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delText>1.2.246.537.6.89</w:delText>
              </w:r>
              <w:r w:rsidR="0086111C"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delText>.2008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"&gt;</w:delText>
              </w:r>
            </w:del>
          </w:p>
          <w:p w14:paraId="02E1E569" w14:textId="77777777" w:rsidR="00790E16" w:rsidRPr="00404479" w:rsidDel="00404479" w:rsidRDefault="00790E16" w:rsidP="00404479">
            <w:pPr>
              <w:suppressAutoHyphens/>
              <w:autoSpaceDE w:val="0"/>
              <w:autoSpaceDN w:val="0"/>
              <w:adjustRightInd w:val="0"/>
              <w:rPr>
                <w:del w:id="1058" w:author="Tekijä"/>
                <w:rFonts w:ascii="Courier New" w:hAnsi="Courier New" w:cs="Courier New"/>
                <w:color w:val="000000"/>
                <w:sz w:val="18"/>
                <w:highlight w:val="white"/>
                <w:lang w:val="en-US" w:eastAsia="fi-FI"/>
              </w:rPr>
            </w:pPr>
            <w:del w:id="1059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value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2F2AAD0F" w14:textId="77777777" w:rsidR="00790E16" w:rsidRPr="00404479" w:rsidDel="00404479" w:rsidRDefault="00790E16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060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061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 xml:space="preserve">    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observation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133DEFF9" w14:textId="77777777" w:rsidR="00790E16" w:rsidRPr="00404479" w:rsidRDefault="00790E16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1062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entryRelationship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</w:tc>
      </w:tr>
    </w:tbl>
    <w:p w14:paraId="0D7A10AA" w14:textId="77777777" w:rsidR="00790E16" w:rsidRDefault="00790E16" w:rsidP="00790E16"/>
    <w:p w14:paraId="1EDE0D32" w14:textId="77777777" w:rsidR="00E119F1" w:rsidRDefault="00E119F1" w:rsidP="00790E16">
      <w:pPr>
        <w:rPr>
          <w:b/>
        </w:rPr>
      </w:pPr>
      <w:r w:rsidRPr="00E119F1">
        <w:rPr>
          <w:b/>
        </w:rPr>
        <w:t>Koordinoiva taho</w:t>
      </w:r>
    </w:p>
    <w:p w14:paraId="47ACFCEC" w14:textId="77777777" w:rsidR="00E119F1" w:rsidRDefault="00E119F1" w:rsidP="00790E16">
      <w:pPr>
        <w:rPr>
          <w:b/>
        </w:rPr>
      </w:pPr>
    </w:p>
    <w:p w14:paraId="526FC7B2" w14:textId="77777777" w:rsidR="00E119F1" w:rsidRDefault="00337FC6" w:rsidP="00E119F1">
      <w:r>
        <w:t xml:space="preserve">Hoidon syy </w:t>
      </w:r>
      <w:r w:rsidR="00E119F1" w:rsidRPr="00790E16">
        <w:t>observationin al</w:t>
      </w:r>
      <w:r w:rsidR="00E119F1">
        <w:rPr>
          <w:rStyle w:val="Sivunumero"/>
        </w:rPr>
        <w:t>le sijoitetaan seuraavaksi aliob</w:t>
      </w:r>
      <w:r w:rsidR="00E119F1" w:rsidRPr="00790E16">
        <w:t>s</w:t>
      </w:r>
      <w:r w:rsidR="00E119F1">
        <w:t>e</w:t>
      </w:r>
      <w:r w:rsidR="00E119F1">
        <w:rPr>
          <w:rStyle w:val="Sivunumero"/>
        </w:rPr>
        <w:t>r</w:t>
      </w:r>
      <w:r w:rsidR="00E119F1">
        <w:t>vation, jossa ilmoitetaan koordinoiva taho</w:t>
      </w:r>
      <w:r w:rsidR="00E119F1" w:rsidRPr="00790E16">
        <w:t>.</w:t>
      </w:r>
      <w:r w:rsidR="00E119F1">
        <w:t xml:space="preserve"> Kenttäkoodi on nyt 114. Koordinoiva taho on tekstiä ja se s</w:t>
      </w:r>
      <w:r w:rsidR="00734D38">
        <w:t>i</w:t>
      </w:r>
      <w:r w:rsidR="00E119F1">
        <w:t>joitetaan</w:t>
      </w:r>
      <w:r w:rsidR="00734D38">
        <w:t xml:space="preserve"> section/text:iin.</w:t>
      </w:r>
    </w:p>
    <w:p w14:paraId="254CC8F7" w14:textId="77777777" w:rsidR="00404479" w:rsidRDefault="00404479" w:rsidP="00404479">
      <w:pPr>
        <w:rPr>
          <w:ins w:id="1063" w:author="Tekijä"/>
        </w:rPr>
      </w:pPr>
    </w:p>
    <w:p w14:paraId="0DC66248" w14:textId="77777777" w:rsidR="00404479" w:rsidRDefault="00404479" w:rsidP="00404479">
      <w:pPr>
        <w:rPr>
          <w:ins w:id="1064" w:author="Tekijä"/>
        </w:rPr>
      </w:pPr>
      <w:ins w:id="1065" w:author="Tekijä">
        <w:r>
          <w:t>Author-elementissä ilmoitetaan koordinoivan ammattihenkilön nimi (tieto 115) ja koordinoiva palveluyksikkö (tieto 116) SOTE-rekisterin avulla. Author/timelle annetaan arvo nullFlavor=”NA”.</w:t>
        </w:r>
      </w:ins>
    </w:p>
    <w:p w14:paraId="0EB520A0" w14:textId="77777777" w:rsidR="00E119F1" w:rsidDel="00404479" w:rsidRDefault="00E119F1" w:rsidP="00E119F1">
      <w:pPr>
        <w:rPr>
          <w:del w:id="1066" w:author="Tekijä"/>
        </w:rPr>
      </w:pPr>
    </w:p>
    <w:p w14:paraId="55B16401" w14:textId="77777777" w:rsidR="00E119F1" w:rsidRDefault="00E119F1" w:rsidP="00E119F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119F1" w:rsidRPr="009876F0" w14:paraId="00F7114C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57F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6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68" w:author="Tekijä"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404479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 Koordinoiva taho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3878DA19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6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70" w:author="Tekijä"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0F53BC3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7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72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1A692AC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ins w:id="107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74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114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1.2.246.6.12.2002.345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Koordinoiva taho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4F9A099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7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76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36F2A7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7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78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#OID1.2.246.10.1234567.11.2014.300.14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3ABD090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7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80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110E7D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8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82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author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09A7B0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8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84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time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nullFlavor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NA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416E41D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8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86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assignedAuthor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DE09DF9" w14:textId="77777777" w:rsidR="00404479" w:rsidRPr="00FD64F7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8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088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nullFlavor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NA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6D1921E9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8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090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1101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11012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115-Ammattihenkilön nimi </w:t>
              </w:r>
              <w:r w:rsidRPr="001101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7836DA48" w14:textId="77777777" w:rsidR="00404479" w:rsidRPr="00626CA7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9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92" w:author="Tekijä">
              <w:r w:rsidRPr="001101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26CA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B60F90F" w14:textId="77777777" w:rsidR="00404479" w:rsidRPr="00626CA7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9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94" w:author="Tekijä">
              <w:r w:rsidRPr="00626C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26CA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23FACDD" w14:textId="77777777" w:rsidR="00404479" w:rsidRPr="00626CA7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9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96" w:author="Tekijä">
              <w:r w:rsidRPr="00626C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26CA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626C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Siiri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26CA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FD749D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9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98" w:author="Tekijä">
              <w:r w:rsidRPr="00626C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Sokuri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1398A3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9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00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77926A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0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02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DCD4629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0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104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1101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101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representedOrganization</w:t>
              </w:r>
              <w:r w:rsidRPr="001101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47097D38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0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106" w:author="Tekijä">
              <w:r w:rsidRPr="001101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</w:t>
              </w:r>
              <w:r w:rsidRPr="001101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11012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116-Koordinoiva  palveluyksikkö </w:t>
              </w:r>
              <w:r w:rsidRPr="001101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2159D9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0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108" w:author="Tekijä">
              <w:r w:rsidRPr="001101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extension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1030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1.2.246.10.1234567.10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224B984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0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110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Mämmilän terveyskeskus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491E91C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1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12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representedOrganization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4CB1D91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1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14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assignedAuthor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F3A05D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1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16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author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FFECB7F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1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18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CD17838" w14:textId="72A0A6C4" w:rsidR="00404479" w:rsidRPr="00404479" w:rsidDel="006A679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19" w:author="Tekijä"/>
                <w:del w:id="112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21" w:author="Tekijä"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AFDAED8" w14:textId="77777777" w:rsidR="00E119F1" w:rsidRPr="00404479" w:rsidDel="00404479" w:rsidRDefault="00E119F1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12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123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entryRelationship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typeCode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COMP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</w:del>
          </w:p>
          <w:p w14:paraId="51297EA4" w14:textId="77777777" w:rsidR="00E119F1" w:rsidRPr="00404479" w:rsidDel="00404479" w:rsidRDefault="00E119F1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12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125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  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classCode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OBS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moodCode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EVN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3FEC422E" w14:textId="77777777" w:rsidR="00066CB0" w:rsidRPr="00404479" w:rsidDel="00404479" w:rsidRDefault="00E119F1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126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127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code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code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11</w:delText>
              </w:r>
              <w:r w:rsidR="00734D38"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4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codeSystem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sz w:val="18"/>
                  <w:szCs w:val="18"/>
                  <w:lang w:val="en-US" w:eastAsia="fi-FI"/>
                </w:rPr>
                <w:delText>1.2.246.6.12.2002.323.2012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/&gt;</w:delText>
              </w:r>
            </w:del>
          </w:p>
          <w:p w14:paraId="65B3A810" w14:textId="77777777" w:rsidR="00E119F1" w:rsidRPr="00404479" w:rsidDel="00404479" w:rsidRDefault="00E119F1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12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129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text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38436759" w14:textId="77777777" w:rsidR="00E119F1" w:rsidRPr="00404479" w:rsidDel="00404479" w:rsidRDefault="00E119F1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13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131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9E4BB7"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#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OID1.2.246.10.123456.11.2012.160.</w:delText>
              </w:r>
              <w:r w:rsidR="00734D38"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1</w:delText>
              </w:r>
              <w:r w:rsidR="00C635D0"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0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0CE08CA3" w14:textId="77777777" w:rsidR="00E119F1" w:rsidRPr="00404479" w:rsidDel="00404479" w:rsidRDefault="00E119F1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13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133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text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1D8011BF" w14:textId="77777777" w:rsidR="00734D38" w:rsidRPr="00404479" w:rsidDel="00404479" w:rsidRDefault="00734D3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13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135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 xml:space="preserve">      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xsi:type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CV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nullFlavor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OTH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55359FA2" w14:textId="77777777" w:rsidR="00734D38" w:rsidRPr="00404479" w:rsidDel="00404479" w:rsidRDefault="00734D3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13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137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   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539DC20" w14:textId="77777777" w:rsidR="00734D38" w:rsidRPr="00404479" w:rsidDel="00404479" w:rsidRDefault="00734D3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13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139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#OID1.2.246.10.123456.11.2012.160.1</w:delText>
              </w:r>
              <w:r w:rsidR="00C635D0"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1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17BE7C0A" w14:textId="77777777" w:rsidR="00734D38" w:rsidRPr="00404479" w:rsidDel="00404479" w:rsidRDefault="00734D3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14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141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1A938E5" w14:textId="77777777" w:rsidR="00734D38" w:rsidRPr="00404479" w:rsidDel="00404479" w:rsidRDefault="00734D38" w:rsidP="00404479">
            <w:pPr>
              <w:suppressAutoHyphens/>
              <w:autoSpaceDE w:val="0"/>
              <w:autoSpaceDN w:val="0"/>
              <w:adjustRightInd w:val="0"/>
              <w:rPr>
                <w:del w:id="1142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143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53F85194" w14:textId="77777777" w:rsidR="00066CB0" w:rsidRPr="00404479" w:rsidDel="00404479" w:rsidRDefault="00066C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14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145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 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author/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785E70EE" w14:textId="77777777" w:rsidR="00E119F1" w:rsidRPr="00404479" w:rsidDel="00404479" w:rsidRDefault="00E119F1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14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147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   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5A1F61C8" w14:textId="77777777" w:rsidR="00E119F1" w:rsidRPr="00404479" w:rsidRDefault="00E119F1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148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entryRelationship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</w:tc>
      </w:tr>
    </w:tbl>
    <w:p w14:paraId="215F49B5" w14:textId="77777777" w:rsidR="00E119F1" w:rsidRPr="00404479" w:rsidRDefault="00E119F1" w:rsidP="00E119F1">
      <w:pPr>
        <w:rPr>
          <w:lang w:val="en-US"/>
        </w:rPr>
      </w:pPr>
    </w:p>
    <w:p w14:paraId="5F9B67F7" w14:textId="77777777" w:rsidR="00734D38" w:rsidRPr="0011012D" w:rsidDel="00404479" w:rsidRDefault="00C635D0" w:rsidP="00734D38">
      <w:pPr>
        <w:rPr>
          <w:del w:id="1149" w:author="Tekijä"/>
          <w:lang w:val="en-US"/>
        </w:rPr>
      </w:pPr>
      <w:del w:id="1150" w:author="Tekijä">
        <w:r w:rsidRPr="0011012D" w:rsidDel="00404479">
          <w:rPr>
            <w:lang w:val="en-US"/>
          </w:rPr>
          <w:delText>Author-elementissä ilmoitetaan koordinoivan ammattihenkilön nimi (tieto 115) ja koordinoiva palveluyksikkö (tieto 116) SOTE-rekisterin avulla.</w:delText>
        </w:r>
        <w:r w:rsidR="00911972" w:rsidRPr="0011012D" w:rsidDel="00404479">
          <w:rPr>
            <w:lang w:val="en-US"/>
          </w:rPr>
          <w:delText xml:space="preserve"> Author/timelle annetaan arvo nullFlavor=”NA”.</w:delText>
        </w:r>
      </w:del>
    </w:p>
    <w:p w14:paraId="67F05172" w14:textId="77777777" w:rsidR="00C635D0" w:rsidRPr="0011012D" w:rsidDel="00404479" w:rsidRDefault="00C635D0" w:rsidP="00734D38">
      <w:pPr>
        <w:rPr>
          <w:del w:id="1151" w:author="Tekijä"/>
          <w:lang w:val="en-US"/>
        </w:rPr>
      </w:pPr>
    </w:p>
    <w:p w14:paraId="09717B5A" w14:textId="77777777" w:rsidR="00734D38" w:rsidRPr="0011012D" w:rsidDel="00404479" w:rsidRDefault="00734D38" w:rsidP="00734D38">
      <w:pPr>
        <w:rPr>
          <w:del w:id="1152" w:author="Tekijä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734D38" w:rsidRPr="009876F0" w:rsidDel="00404479" w14:paraId="2255E3F5" w14:textId="77777777" w:rsidTr="003659D4">
        <w:trPr>
          <w:del w:id="1153" w:author="Tekijä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5E59D" w14:textId="77777777" w:rsidR="00734D38" w:rsidRPr="00911972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15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155" w:author="Tekijä">
              <w:r w:rsidRPr="00911972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911972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author</w:delText>
              </w:r>
              <w:r w:rsidRPr="00911972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4E96A189" w14:textId="77777777" w:rsidR="00911972" w:rsidRPr="00911972" w:rsidDel="00404479" w:rsidRDefault="00911972" w:rsidP="003659D4">
            <w:pPr>
              <w:autoSpaceDE w:val="0"/>
              <w:autoSpaceDN w:val="0"/>
              <w:adjustRightInd w:val="0"/>
              <w:jc w:val="left"/>
              <w:rPr>
                <w:del w:id="115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157" w:author="Tekijä">
              <w:r w:rsidRPr="00911972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 xml:space="preserve">  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time</w:delText>
              </w:r>
              <w:r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nullFlavor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NA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</w:delText>
              </w:r>
              <w:r w:rsidR="00FC25B3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/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03BFD506" w14:textId="77777777" w:rsidR="00734D38" w:rsidRPr="00BE3438" w:rsidDel="00404479" w:rsidRDefault="00734D38" w:rsidP="00C635D0">
            <w:pPr>
              <w:autoSpaceDE w:val="0"/>
              <w:autoSpaceDN w:val="0"/>
              <w:adjustRightInd w:val="0"/>
              <w:jc w:val="left"/>
              <w:rPr>
                <w:del w:id="115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159" w:author="Tekijä">
              <w:r w:rsidRPr="00911972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BE3438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BE3438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assignedAuthor</w:delText>
              </w:r>
              <w:r w:rsidRPr="00BE3438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715BE8E5" w14:textId="77777777" w:rsidR="00734D38" w:rsidRPr="00F547A3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16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161" w:author="Tekijä">
              <w:r w:rsidRPr="0003093E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03093E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&lt;!--</w:delText>
              </w:r>
              <w:r w:rsidRPr="00F547A3" w:rsidDel="00404479">
                <w:rPr>
                  <w:rFonts w:ascii="Courier New" w:hAnsi="Courier New" w:cs="Courier New"/>
                  <w:color w:val="585858"/>
                  <w:sz w:val="18"/>
                  <w:szCs w:val="18"/>
                  <w:lang w:val="en-US" w:eastAsia="fi-FI"/>
                </w:rPr>
                <w:delText xml:space="preserve">  </w:delText>
              </w:r>
              <w:r w:rsidR="00090C42" w:rsidDel="00404479">
                <w:rPr>
                  <w:rFonts w:ascii="Courier New" w:hAnsi="Courier New" w:cs="Courier New"/>
                  <w:color w:val="585858"/>
                  <w:sz w:val="18"/>
                  <w:szCs w:val="18"/>
                  <w:lang w:val="en-US" w:eastAsia="fi-FI"/>
                </w:rPr>
                <w:delText>115-</w:delText>
              </w:r>
              <w:r w:rsidRPr="00F547A3" w:rsidDel="00404479">
                <w:rPr>
                  <w:rFonts w:ascii="Courier New" w:hAnsi="Courier New" w:cs="Courier New"/>
                  <w:color w:val="585858"/>
                  <w:sz w:val="18"/>
                  <w:szCs w:val="18"/>
                  <w:lang w:val="en-US" w:eastAsia="fi-FI"/>
                </w:rPr>
                <w:delText xml:space="preserve">Ammattihenkilön nimi 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--&gt;</w:delText>
              </w:r>
            </w:del>
          </w:p>
          <w:p w14:paraId="6E028F5A" w14:textId="77777777" w:rsidR="00734D38" w:rsidRPr="00F547A3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16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163" w:author="Tekijä"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assignedPerson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73425AC4" w14:textId="77777777" w:rsidR="00734D38" w:rsidRPr="00F547A3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16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165" w:author="Tekijä"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name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53A100C5" w14:textId="77777777" w:rsidR="00734D38" w:rsidRPr="00F547A3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16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167" w:author="Tekijä"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given</w:delText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F547A3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qualifier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F547A3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CL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"&gt;</w:delText>
              </w:r>
              <w:r w:rsidR="00C635D0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Kalle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&lt;/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given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62A7713D" w14:textId="77777777" w:rsidR="00734D38" w:rsidRPr="00F547A3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16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169" w:author="Tekijä"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family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  <w:r w:rsidR="00C635D0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Koordinaattori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&lt;/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family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4CB00BAC" w14:textId="77777777" w:rsidR="00734D38" w:rsidRPr="00F547A3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17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171" w:author="Tekijä"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suffix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  <w:r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LL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&lt;/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suffix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18BCAF83" w14:textId="77777777" w:rsidR="00734D38" w:rsidRPr="00F547A3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17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173" w:author="Tekijä"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&lt;/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name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19A5E8E4" w14:textId="77777777" w:rsidR="00734D38" w:rsidRPr="00F547A3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17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175" w:author="Tekijä"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&lt;/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assignedPerson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0CE4446E" w14:textId="77777777" w:rsidR="00734D38" w:rsidRPr="00F547A3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17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177" w:author="Tekijä"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representedOrganization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2C21DC05" w14:textId="77777777" w:rsidR="00734D38" w:rsidRPr="00BE3438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17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179" w:author="Tekijä"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BE3438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&lt;!</w:delText>
              </w:r>
              <w:r w:rsidR="00931A56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--</w:delText>
              </w:r>
              <w:r w:rsidR="00090C42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116-</w:delText>
              </w:r>
              <w:r w:rsidR="00C635D0" w:rsidRPr="00BE3438" w:rsidDel="00404479">
                <w:rPr>
                  <w:rFonts w:ascii="Courier New" w:hAnsi="Courier New" w:cs="Courier New"/>
                  <w:color w:val="585858"/>
                  <w:sz w:val="18"/>
                  <w:szCs w:val="18"/>
                  <w:lang w:val="en-US" w:eastAsia="fi-FI"/>
                </w:rPr>
                <w:delText xml:space="preserve">Koordinoiva </w:delText>
              </w:r>
              <w:r w:rsidRPr="00BE3438" w:rsidDel="00404479">
                <w:rPr>
                  <w:rFonts w:ascii="Courier New" w:hAnsi="Courier New" w:cs="Courier New"/>
                  <w:color w:val="585858"/>
                  <w:sz w:val="18"/>
                  <w:szCs w:val="18"/>
                  <w:lang w:val="en-US" w:eastAsia="fi-FI"/>
                </w:rPr>
                <w:delText xml:space="preserve"> palveluyksikkö </w:delText>
              </w:r>
              <w:r w:rsidRPr="00BE3438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--&gt;</w:delText>
              </w:r>
            </w:del>
          </w:p>
          <w:p w14:paraId="2A027E2A" w14:textId="77777777" w:rsidR="00734D38" w:rsidRPr="00BE3438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18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181" w:author="Tekijä">
              <w:r w:rsidRPr="00BE3438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BE3438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BE3438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BE3438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BE3438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id</w:delText>
              </w:r>
              <w:r w:rsidRPr="00BE3438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BE3438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extension</w:delText>
              </w:r>
              <w:r w:rsidRPr="00BE3438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BE3438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10</w:delText>
              </w:r>
              <w:r w:rsidR="00C635D0" w:rsidRPr="00BE3438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30</w:delText>
              </w:r>
              <w:r w:rsidRPr="00BE3438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</w:delText>
              </w:r>
              <w:r w:rsidRPr="00BE3438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BE3438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root</w:delText>
              </w:r>
              <w:r w:rsidRPr="00BE3438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BE3438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1.2.246.10.1234567.10</w:delText>
              </w:r>
              <w:r w:rsidRPr="00BE3438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"/&gt;</w:delText>
              </w:r>
            </w:del>
          </w:p>
          <w:p w14:paraId="3CAEDCA3" w14:textId="77777777" w:rsidR="00734D38" w:rsidRPr="00F547A3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18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183" w:author="Tekijä"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&lt;/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representedOrganization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1B5328B7" w14:textId="77777777" w:rsidR="00734D38" w:rsidRPr="00F547A3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18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185" w:author="Tekijä"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&lt;/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assignedAuthor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604DC39A" w14:textId="77777777" w:rsidR="00734D38" w:rsidRPr="0011012D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186" w:author="Tekijä"/>
                <w:lang w:val="en-US"/>
              </w:rPr>
            </w:pPr>
            <w:del w:id="1187" w:author="Tekijä"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&lt;/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author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</w:tc>
      </w:tr>
    </w:tbl>
    <w:p w14:paraId="5416EEE4" w14:textId="77777777" w:rsidR="00734D38" w:rsidDel="00404479" w:rsidRDefault="00734D38" w:rsidP="00734D38">
      <w:pPr>
        <w:rPr>
          <w:del w:id="1188" w:author="Tekijä"/>
        </w:rPr>
      </w:pPr>
    </w:p>
    <w:p w14:paraId="0ED78636" w14:textId="77777777" w:rsidR="006748F4" w:rsidDel="00404479" w:rsidRDefault="006748F4" w:rsidP="00734D38">
      <w:pPr>
        <w:rPr>
          <w:del w:id="1189" w:author="Tekijä"/>
          <w:b/>
        </w:rPr>
      </w:pPr>
    </w:p>
    <w:p w14:paraId="7D446FE0" w14:textId="77777777" w:rsidR="00C635D0" w:rsidRPr="00C635D0" w:rsidRDefault="00C635D0" w:rsidP="00734D38">
      <w:pPr>
        <w:rPr>
          <w:b/>
        </w:rPr>
      </w:pPr>
      <w:r w:rsidRPr="00C635D0">
        <w:rPr>
          <w:b/>
        </w:rPr>
        <w:t>Koordinoivan tahon lisätieto</w:t>
      </w:r>
    </w:p>
    <w:p w14:paraId="4584CF4C" w14:textId="77777777" w:rsidR="00C635D0" w:rsidRDefault="00C635D0" w:rsidP="00734D38"/>
    <w:p w14:paraId="1311783E" w14:textId="77777777" w:rsidR="00C635D0" w:rsidRDefault="00337FC6" w:rsidP="00C635D0">
      <w:r>
        <w:t xml:space="preserve">Hoidon syy </w:t>
      </w:r>
      <w:r w:rsidR="00C635D0" w:rsidRPr="00790E16">
        <w:t>observationin al</w:t>
      </w:r>
      <w:r w:rsidR="00C635D0">
        <w:rPr>
          <w:rStyle w:val="Sivunumero"/>
        </w:rPr>
        <w:t>le sijoitetaan seuraavaksi aliob</w:t>
      </w:r>
      <w:r w:rsidR="00C635D0" w:rsidRPr="00790E16">
        <w:t>s</w:t>
      </w:r>
      <w:r w:rsidR="00C635D0">
        <w:t>e</w:t>
      </w:r>
      <w:r w:rsidR="00C635D0">
        <w:rPr>
          <w:rStyle w:val="Sivunumero"/>
        </w:rPr>
        <w:t>r</w:t>
      </w:r>
      <w:r w:rsidR="00C635D0">
        <w:t>vation, jossa ilmoitetaan koordinoivan tahon lisätieto</w:t>
      </w:r>
      <w:r w:rsidR="00C635D0" w:rsidRPr="00790E16">
        <w:t>.</w:t>
      </w:r>
      <w:r w:rsidR="00C635D0">
        <w:t xml:space="preserve"> Kenttäkoodi on nyt 117. Koordinoivan tahon lisätieto on tekstiä ja se sijoitetaan section/text:iin.</w:t>
      </w:r>
    </w:p>
    <w:p w14:paraId="203EB000" w14:textId="77777777" w:rsidR="00C635D0" w:rsidRDefault="00C635D0" w:rsidP="00C635D0"/>
    <w:p w14:paraId="1FF2C2CC" w14:textId="77777777" w:rsidR="00E119F1" w:rsidRPr="00E119F1" w:rsidDel="007668F3" w:rsidRDefault="00E119F1" w:rsidP="00E119F1">
      <w:pPr>
        <w:rPr>
          <w:del w:id="1190" w:author="Tekijä"/>
          <w:b/>
        </w:rPr>
      </w:pPr>
    </w:p>
    <w:p w14:paraId="3F27DAEF" w14:textId="77777777" w:rsidR="008D13B0" w:rsidRPr="00C635D0" w:rsidRDefault="008D13B0" w:rsidP="008D13B0">
      <w:pPr>
        <w:rPr>
          <w:b/>
        </w:rPr>
      </w:pPr>
      <w:r>
        <w:rPr>
          <w:b/>
        </w:rPr>
        <w:t>Hoitoketjukuvauksen nimi</w:t>
      </w:r>
    </w:p>
    <w:p w14:paraId="7706DFF5" w14:textId="77777777" w:rsidR="008D13B0" w:rsidRDefault="008D13B0" w:rsidP="008D13B0"/>
    <w:p w14:paraId="5DCAB1BD" w14:textId="77777777" w:rsidR="008D13B0" w:rsidRDefault="00337FC6" w:rsidP="008D13B0">
      <w:r>
        <w:t xml:space="preserve">Hoidon syy </w:t>
      </w:r>
      <w:r w:rsidR="008D13B0" w:rsidRPr="00790E16">
        <w:t>observationin al</w:t>
      </w:r>
      <w:r w:rsidR="008D13B0">
        <w:rPr>
          <w:rStyle w:val="Sivunumero"/>
        </w:rPr>
        <w:t>le sijoitetaan seuraavaksi aliob</w:t>
      </w:r>
      <w:r w:rsidR="008D13B0" w:rsidRPr="00790E16">
        <w:t>s</w:t>
      </w:r>
      <w:r w:rsidR="008D13B0">
        <w:t>e</w:t>
      </w:r>
      <w:r w:rsidR="008D13B0">
        <w:rPr>
          <w:rStyle w:val="Sivunumero"/>
        </w:rPr>
        <w:t>r</w:t>
      </w:r>
      <w:r w:rsidR="008D13B0">
        <w:t>vation, jossa ilmoitetaan hoitoketjukuvauksen tiedot</w:t>
      </w:r>
      <w:r w:rsidR="008D13B0" w:rsidRPr="00790E16">
        <w:t>.</w:t>
      </w:r>
      <w:r w:rsidR="008D13B0">
        <w:t xml:space="preserve"> </w:t>
      </w:r>
      <w:r w:rsidR="00694513">
        <w:t xml:space="preserve">Hoitoketjukuvaus on toistuva, joten &lt;entryRelationship&gt;&lt;observation&gt;-rakennetta toistetaan tarvittava määrä. </w:t>
      </w:r>
      <w:r w:rsidR="008D13B0">
        <w:t>Kenttäkoodi on nyt 118. Hoitoketjukuvauksen nimi on tekstiä ja se sijoitetaan section/text:iin.</w:t>
      </w:r>
    </w:p>
    <w:p w14:paraId="441183B1" w14:textId="77777777" w:rsidR="008D13B0" w:rsidRDefault="008D13B0" w:rsidP="008D13B0"/>
    <w:p w14:paraId="6EF5E395" w14:textId="77777777" w:rsidR="007668F3" w:rsidRDefault="008D13B0" w:rsidP="007668F3">
      <w:pPr>
        <w:rPr>
          <w:ins w:id="1191" w:author="Tekijä"/>
        </w:rPr>
      </w:pPr>
      <w:r>
        <w:t>Hoitoketjukuvauksen tunnus (tieto 119) sijoitetaan value-elementtiin, tietotyyppi on II. Hoitoketjun alkupäivämäärä</w:t>
      </w:r>
      <w:r w:rsidR="008B71B0">
        <w:t xml:space="preserve"> (tieto 121)</w:t>
      </w:r>
      <w:r>
        <w:t xml:space="preserve"> sijoitetaan elementtiin effectiveTime</w:t>
      </w:r>
      <w:ins w:id="1192" w:author="Tekijä">
        <w:r w:rsidR="007668F3">
          <w:t>.</w:t>
        </w:r>
      </w:ins>
      <w:del w:id="1193" w:author="Tekijä">
        <w:r w:rsidDel="007668F3">
          <w:delText xml:space="preserve"> </w:delText>
        </w:r>
        <w:r w:rsidRPr="00C641B7" w:rsidDel="007668F3">
          <w:delText>ja hoitoketjukuvauksen osoite reference-elementtiin.</w:delText>
        </w:r>
      </w:del>
      <w:ins w:id="1194" w:author="Tekijä">
        <w:r w:rsidR="007668F3" w:rsidRPr="007668F3">
          <w:t xml:space="preserve"> </w:t>
        </w:r>
      </w:ins>
    </w:p>
    <w:p w14:paraId="6A28B380" w14:textId="77777777" w:rsidR="007668F3" w:rsidRPr="007668F3" w:rsidRDefault="007668F3" w:rsidP="007668F3">
      <w:pPr>
        <w:rPr>
          <w:ins w:id="1195" w:author="Tekijä"/>
        </w:rPr>
      </w:pPr>
    </w:p>
    <w:p w14:paraId="367B36C1" w14:textId="182AA923" w:rsidR="007668F3" w:rsidRDefault="007668F3" w:rsidP="007668F3">
      <w:pPr>
        <w:rPr>
          <w:ins w:id="1196" w:author="Tekijä"/>
        </w:rPr>
      </w:pPr>
      <w:ins w:id="1197" w:author="Tekijä">
        <w:r>
          <w:t>Hoitoketjukuvauksen URL-osoite (tieto 120)</w:t>
        </w:r>
        <w:r w:rsidR="006A6799">
          <w:t xml:space="preserve"> </w:t>
        </w:r>
        <w:r>
          <w:t>sijoitetaan reference-elementtiin externalDocument.text.reference-rakenteella antamalla value-attribuutissa URL.</w:t>
        </w:r>
      </w:ins>
    </w:p>
    <w:p w14:paraId="2FF04A41" w14:textId="77777777" w:rsidR="008D13B0" w:rsidDel="007668F3" w:rsidRDefault="008D13B0" w:rsidP="008D13B0">
      <w:pPr>
        <w:rPr>
          <w:del w:id="1198" w:author="Tekijä"/>
        </w:rPr>
      </w:pPr>
    </w:p>
    <w:p w14:paraId="305D65AC" w14:textId="77777777" w:rsidR="008D13B0" w:rsidRDefault="008D13B0" w:rsidP="008D13B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D13B0" w:rsidRPr="009876F0" w14:paraId="0854FE94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4AF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9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00" w:author="Tekijä"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404479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hoitoketjukuvaus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7AD259D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0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02" w:author="Tekijä"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72CC855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0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04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2B2408F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120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06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118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1.2.246.6.12.2002.323.2012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Hoitoketjukuvauksen nimi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079962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0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08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382DBA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0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10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#OID1.2.246.10.1234567.11.2014.300.18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7E32061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1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12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0215C0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1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14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404479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121-hoitoketjun alkamispäivä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7AD45C1F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1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16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effectiveTime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FDEFA7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1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18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low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20140331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inclusive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true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683B5B9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1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20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effectiveTime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483621E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2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22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404479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119-hoitoketjukuvauksen tunnus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FBE5CAC" w14:textId="77777777" w:rsidR="00404479" w:rsidRPr="009876F0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2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24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9876F0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9876F0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9876F0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9876F0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II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9876F0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9876F0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9876F0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1.2.246.1.2.3.4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4F62B9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2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26" w:author="Tekijä">
              <w:r w:rsidRPr="009876F0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404479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120-hoitoketjukuvauksen URL-osoite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12F247E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2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28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REFR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73BCFD7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2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30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externalDocument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453F5C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3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32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4089469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3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34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http://www.aaa.fi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8322DB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3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36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81016A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3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38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externalDocument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C41CA5B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3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40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2FCB5B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4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42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3D2F65B" w14:textId="77777777" w:rsidR="008D13B0" w:rsidRPr="00404479" w:rsidDel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4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ins w:id="1244" w:author="Tekijä"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  <w:del w:id="1245" w:author="Tekijä">
              <w:r w:rsidR="008D13B0"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="008D13B0"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entryRelationship</w:delText>
              </w:r>
              <w:r w:rsidR="008D13B0"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typeCode</w:delText>
              </w:r>
              <w:r w:rsidR="008D13B0"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8D13B0"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COMP</w:delText>
              </w:r>
              <w:r w:rsidR="008D13B0"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  <w:r w:rsidR="008D13B0"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</w:del>
          </w:p>
          <w:p w14:paraId="0F41DD99" w14:textId="77777777" w:rsidR="008D13B0" w:rsidRPr="00404479" w:rsidDel="00404479" w:rsidRDefault="008D13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4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247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  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classCode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OBS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moodCode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EVN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6CDEF692" w14:textId="77777777" w:rsidR="008D13B0" w:rsidRPr="00404479" w:rsidDel="00404479" w:rsidRDefault="008D13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48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249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code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code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118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codeSystem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sz w:val="18"/>
                  <w:szCs w:val="18"/>
                  <w:lang w:val="en-US" w:eastAsia="fi-FI"/>
                </w:rPr>
                <w:delText>1.2.246.6.12.2002.323.2012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/&gt;</w:delText>
              </w:r>
            </w:del>
          </w:p>
          <w:p w14:paraId="40A61D86" w14:textId="77777777" w:rsidR="008D13B0" w:rsidRPr="00404479" w:rsidDel="00404479" w:rsidRDefault="008D13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5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251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text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3FC77978" w14:textId="77777777" w:rsidR="008D13B0" w:rsidRPr="00404479" w:rsidDel="00404479" w:rsidRDefault="008D13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5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253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9E4BB7"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>#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>OID1.2.246.10.123456.11.2012.160.11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628BB7A0" w14:textId="77777777" w:rsidR="008D13B0" w:rsidRPr="00404479" w:rsidDel="00404479" w:rsidRDefault="008D13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54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255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text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25105675" w14:textId="77777777" w:rsidR="008B71B0" w:rsidRPr="00404479" w:rsidDel="00404479" w:rsidRDefault="008B71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5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257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   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&lt;!</w:delText>
              </w:r>
              <w:r w:rsidR="00931A56"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--</w:delText>
              </w:r>
              <w:r w:rsidR="00B439FF"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121-</w:delText>
              </w:r>
              <w:r w:rsidRPr="00404479" w:rsidDel="00404479">
                <w:rPr>
                  <w:rFonts w:ascii="Courier New" w:hAnsi="Courier New" w:cs="Courier New"/>
                  <w:color w:val="585858"/>
                  <w:sz w:val="18"/>
                  <w:szCs w:val="18"/>
                  <w:lang w:val="en-US" w:eastAsia="fi-FI"/>
                </w:rPr>
                <w:delText xml:space="preserve">hoitoketjun alkupäivämäärä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--&gt;</w:delText>
              </w:r>
            </w:del>
          </w:p>
          <w:p w14:paraId="7ED19E77" w14:textId="77777777" w:rsidR="008B71B0" w:rsidRPr="00404479" w:rsidDel="00404479" w:rsidRDefault="008B71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58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259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 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effectiveTime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AB944E0" w14:textId="77777777" w:rsidR="008B71B0" w:rsidRPr="00404479" w:rsidDel="00404479" w:rsidRDefault="008B71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60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261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      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 xml:space="preserve">low 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20120331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inclusive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true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""/&gt;</w:delText>
              </w:r>
            </w:del>
          </w:p>
          <w:p w14:paraId="409412C7" w14:textId="77777777" w:rsidR="008B71B0" w:rsidRPr="00404479" w:rsidDel="00404479" w:rsidRDefault="008B71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62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263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    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="00C9516C"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effectiveTime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BA12820" w14:textId="77777777" w:rsidR="008B71B0" w:rsidRPr="00404479" w:rsidDel="00404479" w:rsidRDefault="008B71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6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265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    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&lt;!</w:delText>
              </w:r>
              <w:r w:rsidR="00931A56"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--</w:delText>
              </w:r>
              <w:r w:rsidR="00B439FF"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 xml:space="preserve"> 119-</w:delText>
              </w:r>
              <w:r w:rsidRPr="00404479" w:rsidDel="00404479">
                <w:rPr>
                  <w:rFonts w:ascii="Courier New" w:hAnsi="Courier New" w:cs="Courier New"/>
                  <w:color w:val="585858"/>
                  <w:sz w:val="18"/>
                  <w:szCs w:val="18"/>
                  <w:lang w:val="en-US" w:eastAsia="fi-FI"/>
                </w:rPr>
                <w:delText xml:space="preserve">hoitoketjukuvauksen tunnus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--&gt;</w:delText>
              </w:r>
            </w:del>
          </w:p>
          <w:p w14:paraId="408D0035" w14:textId="77777777" w:rsidR="008D13B0" w:rsidRPr="00404479" w:rsidDel="00404479" w:rsidRDefault="008D13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6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267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 xml:space="preserve">     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xsi:type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II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root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XX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7C4DCE03" w14:textId="77777777" w:rsidR="008D13B0" w:rsidRPr="00404479" w:rsidDel="00404479" w:rsidRDefault="008D13B0" w:rsidP="00404479">
            <w:pPr>
              <w:suppressAutoHyphens/>
              <w:autoSpaceDE w:val="0"/>
              <w:autoSpaceDN w:val="0"/>
              <w:adjustRightInd w:val="0"/>
              <w:rPr>
                <w:del w:id="1268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269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FE54459" w14:textId="77777777" w:rsidR="008D13B0" w:rsidRPr="00404479" w:rsidDel="00404479" w:rsidRDefault="008D13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7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271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  </w:delText>
              </w:r>
              <w:r w:rsidR="008B71B0"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="008B71B0"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/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297BDC88" w14:textId="77777777" w:rsidR="008D13B0" w:rsidRPr="00404479" w:rsidDel="00404479" w:rsidRDefault="008D13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7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273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   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FC80ADA" w14:textId="77777777" w:rsidR="008D13B0" w:rsidRPr="00404479" w:rsidRDefault="008D13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274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entryRelationship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</w:tc>
      </w:tr>
    </w:tbl>
    <w:p w14:paraId="3FB71BC7" w14:textId="77777777" w:rsidR="008D13B0" w:rsidRPr="00404479" w:rsidRDefault="008D13B0" w:rsidP="008D13B0">
      <w:pPr>
        <w:rPr>
          <w:lang w:val="en-US"/>
        </w:rPr>
      </w:pPr>
    </w:p>
    <w:p w14:paraId="6EB17AFB" w14:textId="77777777" w:rsidR="00E119F1" w:rsidRPr="00404479" w:rsidDel="007668F3" w:rsidRDefault="00E119F1" w:rsidP="00790E16">
      <w:pPr>
        <w:rPr>
          <w:del w:id="1275" w:author="Tekijä"/>
          <w:lang w:val="en-US"/>
        </w:rPr>
      </w:pPr>
      <w:bookmarkStart w:id="1276" w:name="_Toc412718325"/>
      <w:bookmarkEnd w:id="1276"/>
    </w:p>
    <w:p w14:paraId="29C7D949" w14:textId="77777777" w:rsidR="00790E16" w:rsidRPr="00626CA7" w:rsidDel="007668F3" w:rsidRDefault="008B71B0" w:rsidP="00790E16">
      <w:pPr>
        <w:rPr>
          <w:del w:id="1277" w:author="Tekijä"/>
          <w:lang w:val="en-US"/>
        </w:rPr>
      </w:pPr>
      <w:del w:id="1278" w:author="Tekijä">
        <w:r w:rsidRPr="00626CA7" w:rsidDel="007668F3">
          <w:rPr>
            <w:lang w:val="en-US"/>
          </w:rPr>
          <w:delText xml:space="preserve">Hoitoketjukuvauksen URL-osoite </w:delText>
        </w:r>
        <w:r w:rsidR="009B4B5D" w:rsidRPr="00626CA7" w:rsidDel="007668F3">
          <w:rPr>
            <w:lang w:val="en-US"/>
          </w:rPr>
          <w:delText>(tieto 120)</w:delText>
        </w:r>
        <w:r w:rsidRPr="00626CA7" w:rsidDel="007668F3">
          <w:rPr>
            <w:lang w:val="en-US"/>
          </w:rPr>
          <w:delText>sijoitetaan reference-elementtiin seuraavalla tavalla:</w:delText>
        </w:r>
        <w:bookmarkStart w:id="1279" w:name="_Toc412718326"/>
        <w:bookmarkEnd w:id="1279"/>
      </w:del>
    </w:p>
    <w:p w14:paraId="72E780C9" w14:textId="77777777" w:rsidR="00C9516C" w:rsidRPr="00626CA7" w:rsidDel="007668F3" w:rsidRDefault="00C9516C" w:rsidP="00C9516C">
      <w:pPr>
        <w:rPr>
          <w:del w:id="1280" w:author="Tekijä"/>
          <w:lang w:val="en-US"/>
        </w:rPr>
      </w:pPr>
      <w:bookmarkStart w:id="1281" w:name="_Toc412718327"/>
      <w:bookmarkEnd w:id="1281"/>
    </w:p>
    <w:p w14:paraId="364492DC" w14:textId="77777777" w:rsidR="00C9516C" w:rsidRPr="00626CA7" w:rsidDel="007668F3" w:rsidRDefault="00C9516C" w:rsidP="00C9516C">
      <w:pPr>
        <w:rPr>
          <w:del w:id="1282" w:author="Tekijä"/>
          <w:lang w:val="en-US"/>
        </w:rPr>
      </w:pPr>
      <w:bookmarkStart w:id="1283" w:name="_Toc412718328"/>
      <w:bookmarkEnd w:id="1283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9516C" w:rsidRPr="00FD64F7" w:rsidDel="007668F3" w14:paraId="310B7988" w14:textId="77777777" w:rsidTr="003659D4">
        <w:trPr>
          <w:del w:id="1284" w:author="Tekijä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D4DD" w14:textId="77777777" w:rsidR="00C9516C" w:rsidDel="007668F3" w:rsidRDefault="00C9516C" w:rsidP="003659D4">
            <w:pPr>
              <w:autoSpaceDE w:val="0"/>
              <w:autoSpaceDN w:val="0"/>
              <w:adjustRightInd w:val="0"/>
              <w:jc w:val="left"/>
              <w:rPr>
                <w:del w:id="1285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286" w:author="Tekijä"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7668F3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reference</w:delText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  <w:r w:rsidDel="007668F3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bookmarkStart w:id="1287" w:name="_Toc412718329"/>
              <w:bookmarkEnd w:id="1287"/>
            </w:del>
          </w:p>
          <w:p w14:paraId="706D2568" w14:textId="77777777" w:rsidR="00C9516C" w:rsidRPr="00C635D0" w:rsidDel="007668F3" w:rsidRDefault="00C9516C" w:rsidP="003659D4">
            <w:pPr>
              <w:autoSpaceDE w:val="0"/>
              <w:autoSpaceDN w:val="0"/>
              <w:adjustRightInd w:val="0"/>
              <w:jc w:val="left"/>
              <w:rPr>
                <w:del w:id="1288" w:author="Tekijä"/>
                <w:rFonts w:ascii="Arial" w:hAnsi="Arial" w:cs="Arial"/>
                <w:color w:val="0000FF"/>
                <w:sz w:val="20"/>
                <w:highlight w:val="white"/>
                <w:lang w:val="en-US"/>
              </w:rPr>
            </w:pPr>
            <w:del w:id="1289" w:author="Tekijä"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 xml:space="preserve">   &lt;</w:delText>
              </w:r>
              <w:r w:rsidR="00334F6A" w:rsidDel="007668F3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externalDocument</w:delText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  <w:bookmarkStart w:id="1290" w:name="_Toc412718330"/>
              <w:bookmarkEnd w:id="1290"/>
            </w:del>
          </w:p>
          <w:p w14:paraId="26410231" w14:textId="77777777" w:rsidR="00C9516C" w:rsidDel="007668F3" w:rsidRDefault="00C9516C" w:rsidP="003659D4">
            <w:pPr>
              <w:autoSpaceDE w:val="0"/>
              <w:autoSpaceDN w:val="0"/>
              <w:adjustRightInd w:val="0"/>
              <w:jc w:val="left"/>
              <w:rPr>
                <w:del w:id="1291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292" w:author="Tekijä">
              <w:r w:rsidDel="007668F3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7668F3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text</w:delText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  <w:bookmarkStart w:id="1293" w:name="_Toc412718331"/>
              <w:bookmarkEnd w:id="1293"/>
            </w:del>
          </w:p>
          <w:p w14:paraId="26FDCB93" w14:textId="77777777" w:rsidR="00C9516C" w:rsidDel="007668F3" w:rsidRDefault="00C9516C" w:rsidP="003659D4">
            <w:pPr>
              <w:autoSpaceDE w:val="0"/>
              <w:autoSpaceDN w:val="0"/>
              <w:adjustRightInd w:val="0"/>
              <w:jc w:val="left"/>
              <w:rPr>
                <w:del w:id="1294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295" w:author="Tekijä">
              <w:r w:rsidDel="007668F3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7668F3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7668F3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reference</w:delText>
              </w:r>
              <w:r w:rsidDel="007668F3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value</w:delText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R="009B4B5D" w:rsidDel="007668F3">
                <w:rPr>
                  <w:rFonts w:ascii="Arial" w:hAnsi="Arial" w:cs="Arial"/>
                  <w:color w:val="000000"/>
                  <w:sz w:val="20"/>
                  <w:highlight w:val="white"/>
                  <w:lang w:val="en-GB" w:eastAsia="fi-FI"/>
                </w:rPr>
                <w:delText>http://www.aaa.fi</w:delText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"/&gt;</w:delText>
              </w:r>
              <w:bookmarkStart w:id="1296" w:name="_Toc412718332"/>
              <w:bookmarkEnd w:id="1296"/>
            </w:del>
          </w:p>
          <w:p w14:paraId="71777B99" w14:textId="77777777" w:rsidR="00C9516C" w:rsidDel="007668F3" w:rsidRDefault="00C9516C" w:rsidP="003659D4">
            <w:pPr>
              <w:autoSpaceDE w:val="0"/>
              <w:autoSpaceDN w:val="0"/>
              <w:adjustRightInd w:val="0"/>
              <w:jc w:val="left"/>
              <w:rPr>
                <w:del w:id="1297" w:author="Tekijä"/>
                <w:rFonts w:ascii="Arial" w:hAnsi="Arial" w:cs="Arial"/>
                <w:color w:val="0000FF"/>
                <w:sz w:val="20"/>
                <w:highlight w:val="white"/>
                <w:lang w:val="en-US"/>
              </w:rPr>
            </w:pPr>
            <w:del w:id="1298" w:author="Tekijä">
              <w:r w:rsidDel="007668F3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RPr="008D13B0"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&lt;/</w:delText>
              </w:r>
              <w:r w:rsidRPr="008D13B0" w:rsidDel="007668F3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text</w:delText>
              </w:r>
              <w:r w:rsidRPr="008D13B0"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  <w:bookmarkStart w:id="1299" w:name="_Toc412718333"/>
              <w:bookmarkEnd w:id="1299"/>
            </w:del>
          </w:p>
          <w:p w14:paraId="0FCD9B70" w14:textId="77777777" w:rsidR="00C9516C" w:rsidDel="007668F3" w:rsidRDefault="00C9516C" w:rsidP="003659D4">
            <w:pPr>
              <w:autoSpaceDE w:val="0"/>
              <w:autoSpaceDN w:val="0"/>
              <w:adjustRightInd w:val="0"/>
              <w:jc w:val="left"/>
              <w:rPr>
                <w:del w:id="1300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301" w:author="Tekijä"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 xml:space="preserve">    &lt;/</w:delText>
              </w:r>
              <w:r w:rsidR="00334F6A" w:rsidDel="007668F3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externalDocument</w:delText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  <w:bookmarkStart w:id="1302" w:name="_Toc412718334"/>
              <w:bookmarkEnd w:id="1302"/>
            </w:del>
          </w:p>
          <w:p w14:paraId="5DD0DF18" w14:textId="77777777" w:rsidR="00C9516C" w:rsidRPr="00626CA7" w:rsidDel="007668F3" w:rsidRDefault="00C9516C" w:rsidP="003659D4">
            <w:pPr>
              <w:autoSpaceDE w:val="0"/>
              <w:autoSpaceDN w:val="0"/>
              <w:adjustRightInd w:val="0"/>
              <w:jc w:val="left"/>
              <w:rPr>
                <w:del w:id="130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1304" w:author="Tekijä"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&lt;/</w:delText>
              </w:r>
              <w:r w:rsidR="00334F6A" w:rsidDel="007668F3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reference</w:delText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  <w:bookmarkStart w:id="1305" w:name="_Toc412718335"/>
              <w:bookmarkEnd w:id="1305"/>
            </w:del>
          </w:p>
        </w:tc>
        <w:bookmarkStart w:id="1306" w:name="_Toc412718336"/>
        <w:bookmarkEnd w:id="1306"/>
      </w:tr>
    </w:tbl>
    <w:p w14:paraId="204219C5" w14:textId="77777777" w:rsidR="00C9516C" w:rsidDel="007668F3" w:rsidRDefault="00C9516C" w:rsidP="00C9516C">
      <w:pPr>
        <w:rPr>
          <w:del w:id="1307" w:author="Tekijä"/>
        </w:rPr>
      </w:pPr>
      <w:bookmarkStart w:id="1308" w:name="_Toc412718337"/>
      <w:bookmarkEnd w:id="1308"/>
    </w:p>
    <w:p w14:paraId="06E7DA25" w14:textId="77777777" w:rsidR="002E3802" w:rsidRPr="002E3802" w:rsidRDefault="00AB1E51" w:rsidP="002E3802">
      <w:pPr>
        <w:pStyle w:val="Otsikko2"/>
      </w:pPr>
      <w:bookmarkStart w:id="1309" w:name="_Toc412718338"/>
      <w:bookmarkStart w:id="1310" w:name="_Toc412718339"/>
      <w:bookmarkEnd w:id="1309"/>
      <w:r>
        <w:t>Hoidon tavoite</w:t>
      </w:r>
      <w:bookmarkEnd w:id="1310"/>
    </w:p>
    <w:p w14:paraId="07A86801" w14:textId="77777777" w:rsidR="00790E16" w:rsidRDefault="00790E16" w:rsidP="002920A9"/>
    <w:p w14:paraId="62AAA86E" w14:textId="77777777" w:rsidR="003D342F" w:rsidRPr="002920A9" w:rsidRDefault="003D342F" w:rsidP="002920A9">
      <w:r>
        <w:t>Hoidon tavoite aloittaa uuden otsikkotason.</w:t>
      </w:r>
    </w:p>
    <w:p w14:paraId="480C7B65" w14:textId="77777777" w:rsidR="003D342F" w:rsidRPr="00A56792" w:rsidRDefault="003D342F" w:rsidP="003D342F"/>
    <w:p w14:paraId="21E6C010" w14:textId="77777777" w:rsidR="003D342F" w:rsidRDefault="003D342F" w:rsidP="003D342F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>
        <w:t>hoidon tavoitteet</w:t>
      </w:r>
      <w:r w:rsidR="009C7BE4">
        <w:t>”</w:t>
      </w:r>
      <w:r>
        <w:t>, jonka koodi on 99.</w:t>
      </w:r>
    </w:p>
    <w:p w14:paraId="2C62EEA5" w14:textId="77777777" w:rsidR="003D342F" w:rsidRDefault="003D342F" w:rsidP="003D34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D342F" w:rsidRPr="00C87AC7" w14:paraId="2098D2B9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F8B2" w14:textId="77777777" w:rsidR="003D342F" w:rsidRPr="008950AD" w:rsidRDefault="003D342F" w:rsidP="003659D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E76ACD0" w14:textId="77777777" w:rsidR="003D342F" w:rsidRPr="008950AD" w:rsidRDefault="003D342F" w:rsidP="003659D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del w:id="1311" w:author="Tekijä">
              <w:r w:rsidRPr="008950AD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Pr="008950AD" w:rsidDel="007668F3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ID</w:delText>
              </w:r>
              <w:r w:rsidRPr="008950AD" w:rsidDel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Del="007668F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OID1.2.246.10.1234567.11.2012.160</w:delText>
              </w:r>
              <w:r w:rsidRPr="008950AD" w:rsidDel="007668F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.</w:delText>
              </w:r>
              <w:r w:rsidR="00337FC6" w:rsidDel="007668F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20</w:delText>
              </w:r>
              <w:r w:rsidRPr="008950AD" w:rsidDel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</w:delText>
              </w:r>
            </w:del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9D093D6" w14:textId="77777777" w:rsidR="003D342F" w:rsidRPr="008950AD" w:rsidRDefault="003D342F" w:rsidP="007668F3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del w:id="1312" w:author="Tekijä">
              <w:r w:rsidRPr="008950AD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</w:del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99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voitteet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1C43E5A" w14:textId="77777777" w:rsidR="003D342F" w:rsidRPr="00C87AC7" w:rsidRDefault="003D342F" w:rsidP="003659D4">
            <w:pPr>
              <w:autoSpaceDE w:val="0"/>
              <w:autoSpaceDN w:val="0"/>
              <w:adjustRightInd w:val="0"/>
              <w:jc w:val="left"/>
              <w:rPr>
                <w:lang w:val="en-US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tavoit</w:t>
            </w:r>
            <w:ins w:id="1313" w:author="Tekijä">
              <w:r w:rsidR="0037181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t</w:t>
              </w:r>
            </w:ins>
            <w:r w:rsidR="00A4188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</w:t>
            </w:r>
            <w:ins w:id="1314" w:author="Tekijä">
              <w:r w:rsidR="0037181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et</w:t>
              </w:r>
            </w:ins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1D8B663" w14:textId="77777777" w:rsidR="003D342F" w:rsidRDefault="003D342F" w:rsidP="003D342F">
      <w:pPr>
        <w:rPr>
          <w:lang w:val="en-US"/>
        </w:rPr>
      </w:pPr>
    </w:p>
    <w:p w14:paraId="11D9A9C4" w14:textId="77777777" w:rsidR="002E3802" w:rsidRPr="002E3802" w:rsidRDefault="002E3802" w:rsidP="002E3802">
      <w:pPr>
        <w:pStyle w:val="Otsikko3"/>
      </w:pPr>
      <w:bookmarkStart w:id="1315" w:name="_Toc412718340"/>
      <w:r>
        <w:t>Hoidon tavoite tekstinä</w:t>
      </w:r>
      <w:bookmarkEnd w:id="1315"/>
    </w:p>
    <w:p w14:paraId="665287B6" w14:textId="77777777" w:rsidR="002E3802" w:rsidRPr="00C87AC7" w:rsidRDefault="002E3802" w:rsidP="003D342F">
      <w:pPr>
        <w:rPr>
          <w:lang w:val="en-US"/>
        </w:rPr>
      </w:pPr>
    </w:p>
    <w:p w14:paraId="072D4436" w14:textId="77777777" w:rsidR="003D342F" w:rsidRPr="001D5498" w:rsidRDefault="003D342F" w:rsidP="003D342F">
      <w:r>
        <w:t>Ensimmäinen entry</w:t>
      </w:r>
      <w:r w:rsidR="006A5367">
        <w:t xml:space="preserve"> aloitetaan observation-element</w:t>
      </w:r>
      <w:r>
        <w:t>illä, jossa code-elementtiin asetetaan kenttäkoo</w:t>
      </w:r>
      <w:r w:rsidR="00337FC6">
        <w:t>di 201 hoidon tavoite</w:t>
      </w:r>
      <w:r>
        <w:t xml:space="preserve">. Kenttäkoodin koodisto on </w:t>
      </w:r>
      <w:r w:rsidR="00AF5158">
        <w:t>1.2.246.6.12.2002.</w:t>
      </w:r>
      <w:del w:id="1316" w:author="Tekijä">
        <w:r w:rsidR="00AF5158" w:rsidDel="007668F3">
          <w:delText>323.2012</w:delText>
        </w:r>
      </w:del>
      <w:ins w:id="1317" w:author="Tekijä">
        <w:r w:rsidR="007668F3">
          <w:t>345</w:t>
        </w:r>
      </w:ins>
      <w:r>
        <w:t xml:space="preserve">. Text-elementistä viitataan tämän tietokokonaisuuden </w:t>
      </w:r>
      <w:del w:id="1318" w:author="Tekijä">
        <w:r w:rsidDel="007668F3">
          <w:delText>section/text-OID</w:delText>
        </w:r>
      </w:del>
      <w:ins w:id="1319" w:author="Tekijä">
        <w:r w:rsidR="007668F3">
          <w:t>näyttömuoto-osuuteen</w:t>
        </w:r>
      </w:ins>
      <w:del w:id="1320" w:author="Tekijä">
        <w:r w:rsidDel="007668F3">
          <w:delText xml:space="preserve">:iin. Value-elementin </w:delText>
        </w:r>
        <w:r w:rsidRPr="001D5498" w:rsidDel="007668F3">
          <w:delText>original</w:delText>
        </w:r>
        <w:r w:rsidDel="007668F3">
          <w:delText>Text/reference-elementistä viitataan käyttäjän syöt</w:delText>
        </w:r>
        <w:r w:rsidR="00337FC6" w:rsidDel="007668F3">
          <w:delText>tämään hoidon tavoite -</w:delText>
        </w:r>
        <w:r w:rsidDel="007668F3">
          <w:delText xml:space="preserve"> tekstiin</w:delText>
        </w:r>
      </w:del>
      <w:r>
        <w:t>.</w:t>
      </w:r>
    </w:p>
    <w:p w14:paraId="6E9E7F17" w14:textId="77777777" w:rsidR="00337FC6" w:rsidRDefault="00337FC6" w:rsidP="00337FC6"/>
    <w:p w14:paraId="517E8D64" w14:textId="77777777" w:rsidR="00337FC6" w:rsidRDefault="00337FC6" w:rsidP="00337FC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37FC6" w:rsidRPr="007668F3" w14:paraId="19230218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0EDD" w14:textId="77777777" w:rsidR="007668F3" w:rsidRPr="007668F3" w:rsidRDefault="007668F3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ins w:id="132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322" w:author="Tekijä">
              <w:r w:rsidRPr="007668F3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7668F3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entry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335E36D0" w14:textId="77777777" w:rsidR="007668F3" w:rsidRPr="007668F3" w:rsidRDefault="007668F3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ins w:id="132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324" w:author="Tekijä">
              <w:r w:rsidRPr="007668F3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7668F3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määrittelyn versio, jonka mukaisesti entry tehty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40698D39" w14:textId="77777777" w:rsidR="007668F3" w:rsidRPr="007668F3" w:rsidRDefault="007668F3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ins w:id="132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326" w:author="Tekijä">
              <w:r w:rsidRPr="007668F3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7668F3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templateId</w:t>
              </w:r>
              <w:r w:rsidRPr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7668F3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root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7668F3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1.2.246.777.11.2015.X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2C5B9E5F" w14:textId="77777777" w:rsidR="007668F3" w:rsidRPr="007668F3" w:rsidRDefault="007668F3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ins w:id="132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328" w:author="Tekijä">
              <w:r w:rsidRPr="007668F3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7668F3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hoidon tavoite 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51D7741C" w14:textId="77777777" w:rsidR="007668F3" w:rsidRPr="007668F3" w:rsidRDefault="007668F3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ins w:id="132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330" w:author="Tekijä">
              <w:r w:rsidRPr="007668F3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7668F3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7668F3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7668F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7668F3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7668F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518E2898" w14:textId="77777777" w:rsidR="007668F3" w:rsidRPr="007668F3" w:rsidRDefault="007668F3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ins w:id="133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332" w:author="Tekijä">
              <w:r w:rsidRPr="007668F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7668F3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7668F3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7668F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201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7668F3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7668F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1.2.246.6.12.2002.345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7668F3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7668F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Hoidon tavoite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55B82190" w14:textId="77777777" w:rsidR="007668F3" w:rsidRPr="007668F3" w:rsidRDefault="007668F3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ins w:id="133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334" w:author="Tekijä">
              <w:r w:rsidRPr="007668F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7668F3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3EC830F" w14:textId="77777777" w:rsidR="007668F3" w:rsidRPr="007668F3" w:rsidRDefault="007668F3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ins w:id="133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336" w:author="Tekijä">
              <w:r w:rsidRPr="007668F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7668F3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7668F3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7668F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#OID1.2.246.10.1234567.11.2014.300.16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736C7F95" w14:textId="77777777" w:rsidR="007668F3" w:rsidRPr="007668F3" w:rsidRDefault="007668F3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ins w:id="133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338" w:author="Tekijä">
              <w:r w:rsidRPr="007668F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7668F3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24676C9E" w14:textId="77777777" w:rsidR="007668F3" w:rsidRPr="007668F3" w:rsidRDefault="007668F3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ins w:id="133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340" w:author="Tekijä">
              <w:r w:rsidRPr="007668F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7668F3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2EBEBC0C" w14:textId="77777777" w:rsidR="00337FC6" w:rsidRPr="007668F3" w:rsidDel="007668F3" w:rsidRDefault="007668F3" w:rsidP="007668F3">
            <w:pPr>
              <w:suppressAutoHyphens/>
              <w:autoSpaceDE w:val="0"/>
              <w:autoSpaceDN w:val="0"/>
              <w:adjustRightInd w:val="0"/>
              <w:rPr>
                <w:del w:id="1341" w:author="Tekijä"/>
                <w:rFonts w:ascii="Courier New" w:hAnsi="Courier New" w:cs="Courier New"/>
                <w:color w:val="000000"/>
                <w:sz w:val="18"/>
                <w:highlight w:val="white"/>
                <w:lang w:val="fr-FR" w:eastAsia="fi-FI"/>
              </w:rPr>
            </w:pPr>
            <w:ins w:id="1342" w:author="Tekijä"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7668F3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</w:t>
              </w:r>
              <w:r w:rsidRPr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  <w:del w:id="1343" w:author="Tekijä">
              <w:r w:rsidR="00337FC6"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&lt;</w:delText>
              </w:r>
              <w:r w:rsidR="00337FC6" w:rsidRPr="007668F3" w:rsidDel="007668F3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 w:eastAsia="fi-FI"/>
                </w:rPr>
                <w:delText>observation</w:delText>
              </w:r>
              <w:r w:rsidR="00AE4B49"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</w:delText>
              </w:r>
              <w:r w:rsidR="00AE4B49" w:rsidRPr="007668F3" w:rsidDel="007668F3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>classCode</w:delText>
              </w:r>
              <w:r w:rsidR="00AE4B49"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AE4B49" w:rsidRPr="007668F3" w:rsidDel="007668F3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OBS</w:delText>
              </w:r>
              <w:r w:rsidR="00AE4B49"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</w:delText>
              </w:r>
              <w:r w:rsidR="00AE4B49" w:rsidRPr="007668F3" w:rsidDel="007668F3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 xml:space="preserve"> moodCode</w:delText>
              </w:r>
              <w:r w:rsidR="00AE4B49"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AE4B49" w:rsidRPr="007668F3" w:rsidDel="007668F3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EVN</w:delText>
              </w:r>
              <w:r w:rsidR="00AE4B49"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"&gt;</w:delText>
              </w:r>
            </w:del>
          </w:p>
          <w:p w14:paraId="6640D93F" w14:textId="77777777" w:rsidR="00337FC6" w:rsidRPr="007668F3" w:rsidDel="007668F3" w:rsidRDefault="00337FC6" w:rsidP="007668F3">
            <w:pPr>
              <w:suppressAutoHyphens/>
              <w:autoSpaceDE w:val="0"/>
              <w:autoSpaceDN w:val="0"/>
              <w:adjustRightInd w:val="0"/>
              <w:rPr>
                <w:del w:id="1344" w:author="Tekijä"/>
                <w:rFonts w:ascii="Courier New" w:hAnsi="Courier New" w:cs="Courier New"/>
                <w:color w:val="0000FF"/>
                <w:sz w:val="18"/>
                <w:highlight w:val="white"/>
                <w:lang w:val="fr-FR" w:eastAsia="fi-FI"/>
              </w:rPr>
            </w:pPr>
            <w:del w:id="1345" w:author="Tekijä"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      &lt;</w:delText>
              </w:r>
              <w:r w:rsidRPr="007668F3" w:rsidDel="007668F3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 w:eastAsia="fi-FI"/>
                </w:rPr>
                <w:delText>code</w:delText>
              </w:r>
              <w:r w:rsidRPr="007668F3" w:rsidDel="007668F3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 w:eastAsia="fi-FI"/>
                </w:rPr>
                <w:delText xml:space="preserve"> code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="</w:delText>
              </w:r>
              <w:r w:rsidRPr="007668F3" w:rsidDel="007668F3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 w:eastAsia="fi-FI"/>
                </w:rPr>
                <w:delText>201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"</w:delText>
              </w:r>
              <w:r w:rsidRPr="007668F3" w:rsidDel="007668F3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 w:eastAsia="fi-FI"/>
                </w:rPr>
                <w:delText xml:space="preserve"> codeSystem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="</w:delText>
              </w:r>
              <w:r w:rsidRPr="007668F3" w:rsidDel="007668F3">
                <w:rPr>
                  <w:rFonts w:ascii="Courier New" w:hAnsi="Courier New" w:cs="Courier New"/>
                  <w:sz w:val="18"/>
                  <w:lang w:val="fr-FR" w:eastAsia="fi-FI"/>
                </w:rPr>
                <w:delText>1.2.246.6.12.2002.323.2012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"/&gt;</w:delText>
              </w:r>
            </w:del>
          </w:p>
          <w:p w14:paraId="60DB2B43" w14:textId="77777777" w:rsidR="00337FC6" w:rsidRPr="007668F3" w:rsidDel="007668F3" w:rsidRDefault="00337FC6" w:rsidP="007668F3">
            <w:pPr>
              <w:suppressAutoHyphens/>
              <w:autoSpaceDE w:val="0"/>
              <w:autoSpaceDN w:val="0"/>
              <w:adjustRightInd w:val="0"/>
              <w:rPr>
                <w:del w:id="1346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1347" w:author="Tekijä"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      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</w:delText>
              </w:r>
              <w:r w:rsidRPr="007668F3" w:rsidDel="007668F3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text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&gt;</w:delText>
              </w:r>
            </w:del>
          </w:p>
          <w:p w14:paraId="5317A053" w14:textId="77777777" w:rsidR="00337FC6" w:rsidRPr="007668F3" w:rsidDel="007668F3" w:rsidRDefault="00337FC6" w:rsidP="007668F3">
            <w:pPr>
              <w:suppressAutoHyphens/>
              <w:autoSpaceDE w:val="0"/>
              <w:autoSpaceDN w:val="0"/>
              <w:adjustRightInd w:val="0"/>
              <w:rPr>
                <w:del w:id="1348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1349" w:author="Tekijä">
              <w:r w:rsidRPr="007668F3" w:rsidDel="007668F3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 xml:space="preserve">           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</w:delText>
              </w:r>
              <w:r w:rsidRPr="007668F3" w:rsidDel="007668F3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reference</w:delText>
              </w:r>
              <w:r w:rsidRPr="007668F3" w:rsidDel="007668F3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GB" w:eastAsia="fi-FI"/>
                </w:rPr>
                <w:delText xml:space="preserve"> value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="</w:delText>
              </w:r>
              <w:r w:rsidRPr="007668F3" w:rsidDel="007668F3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>#OID1.2.246.10.123456.11.2012.160.21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"/&gt;</w:delText>
              </w:r>
            </w:del>
          </w:p>
          <w:p w14:paraId="4C6E7B13" w14:textId="77777777" w:rsidR="00337FC6" w:rsidRPr="007668F3" w:rsidDel="007668F3" w:rsidRDefault="00337FC6" w:rsidP="007668F3">
            <w:pPr>
              <w:suppressAutoHyphens/>
              <w:autoSpaceDE w:val="0"/>
              <w:autoSpaceDN w:val="0"/>
              <w:adjustRightInd w:val="0"/>
              <w:rPr>
                <w:del w:id="1350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1351" w:author="Tekijä">
              <w:r w:rsidRPr="007668F3" w:rsidDel="007668F3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 xml:space="preserve">       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&lt;/</w:delText>
              </w:r>
              <w:r w:rsidRPr="007668F3" w:rsidDel="007668F3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text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&gt;</w:delText>
              </w:r>
            </w:del>
          </w:p>
          <w:p w14:paraId="45746975" w14:textId="77777777" w:rsidR="00337FC6" w:rsidRPr="007668F3" w:rsidDel="007668F3" w:rsidRDefault="00337FC6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del w:id="1352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353" w:author="Tekijä">
              <w:r w:rsidRPr="007668F3" w:rsidDel="007668F3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 w:eastAsia="fi-FI"/>
                </w:rPr>
                <w:delText xml:space="preserve">       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7668F3" w:rsidDel="007668F3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value</w:delText>
              </w:r>
              <w:r w:rsidRPr="007668F3" w:rsidDel="007668F3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xsi:type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7668F3" w:rsidDel="007668F3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CV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Pr="007668F3" w:rsidDel="007668F3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nullFlavor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="00495FC8" w:rsidRPr="007668F3" w:rsidDel="007668F3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UNK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"&gt;</w:delText>
              </w:r>
            </w:del>
          </w:p>
          <w:p w14:paraId="1DFE9A61" w14:textId="77777777" w:rsidR="00337FC6" w:rsidRPr="007668F3" w:rsidDel="007668F3" w:rsidRDefault="00337FC6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del w:id="1354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355" w:author="Tekijä">
              <w:r w:rsidRPr="007668F3" w:rsidDel="007668F3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     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7668F3" w:rsidDel="007668F3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originalText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4B752BCB" w14:textId="77777777" w:rsidR="00337FC6" w:rsidRPr="007668F3" w:rsidDel="007668F3" w:rsidRDefault="00337FC6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del w:id="1356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357" w:author="Tekijä">
              <w:r w:rsidRPr="007668F3" w:rsidDel="007668F3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7668F3" w:rsidDel="007668F3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7668F3" w:rsidDel="007668F3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7668F3" w:rsidDel="007668F3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reference</w:delText>
              </w:r>
              <w:r w:rsidRPr="007668F3" w:rsidDel="007668F3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value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7668F3" w:rsidDel="007668F3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#OID1.2.246.10.123456.11.2012.160.21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"/&gt;</w:delText>
              </w:r>
            </w:del>
          </w:p>
          <w:p w14:paraId="691DD932" w14:textId="77777777" w:rsidR="00FA7A37" w:rsidRPr="007668F3" w:rsidDel="007668F3" w:rsidRDefault="00337FC6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del w:id="1358" w:author="Tekijä"/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del w:id="1359" w:author="Tekijä">
              <w:r w:rsidRPr="007668F3" w:rsidDel="007668F3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7668F3" w:rsidDel="007668F3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&lt;/</w:delText>
              </w:r>
              <w:r w:rsidRPr="007668F3" w:rsidDel="007668F3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originalText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392233D3" w14:textId="77777777" w:rsidR="00337FC6" w:rsidRPr="007668F3" w:rsidDel="007668F3" w:rsidRDefault="00337FC6" w:rsidP="007668F3">
            <w:pPr>
              <w:suppressAutoHyphens/>
              <w:autoSpaceDE w:val="0"/>
              <w:autoSpaceDN w:val="0"/>
              <w:adjustRightInd w:val="0"/>
              <w:rPr>
                <w:del w:id="1360" w:author="Tekijä"/>
                <w:rFonts w:ascii="Courier New" w:hAnsi="Courier New" w:cs="Courier New"/>
                <w:color w:val="0000FF"/>
                <w:sz w:val="18"/>
                <w:highlight w:val="white"/>
              </w:rPr>
            </w:pPr>
            <w:del w:id="1361" w:author="Tekijä">
              <w:r w:rsidRPr="007668F3" w:rsidDel="007668F3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&lt;/</w:delText>
              </w:r>
              <w:r w:rsidRPr="007668F3" w:rsidDel="007668F3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delText>value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&gt;</w:delText>
              </w:r>
            </w:del>
          </w:p>
          <w:p w14:paraId="702AE544" w14:textId="77777777" w:rsidR="00FA7A37" w:rsidRPr="007668F3" w:rsidDel="007668F3" w:rsidRDefault="00FA7A37" w:rsidP="007668F3">
            <w:pPr>
              <w:suppressAutoHyphens/>
              <w:autoSpaceDE w:val="0"/>
              <w:autoSpaceDN w:val="0"/>
              <w:adjustRightInd w:val="0"/>
              <w:rPr>
                <w:del w:id="1362" w:author="Tekijä"/>
                <w:rFonts w:ascii="Courier New" w:hAnsi="Courier New" w:cs="Courier New"/>
                <w:color w:val="000000"/>
                <w:sz w:val="18"/>
                <w:highlight w:val="white"/>
                <w:lang w:eastAsia="fi-FI"/>
              </w:rPr>
            </w:pPr>
            <w:del w:id="1363" w:author="Tekijä"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 xml:space="preserve">      &lt;</w:delText>
              </w:r>
              <w:r w:rsidRPr="007668F3" w:rsidDel="007668F3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delText>author/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&gt;</w:delText>
              </w:r>
            </w:del>
          </w:p>
          <w:p w14:paraId="38AA43B6" w14:textId="77777777" w:rsidR="00337FC6" w:rsidRPr="007668F3" w:rsidDel="007668F3" w:rsidRDefault="00337FC6" w:rsidP="007668F3">
            <w:pPr>
              <w:suppressAutoHyphens/>
              <w:autoSpaceDE w:val="0"/>
              <w:autoSpaceDN w:val="0"/>
              <w:adjustRightInd w:val="0"/>
              <w:rPr>
                <w:del w:id="1364" w:author="Tekijä"/>
                <w:rFonts w:ascii="Courier New" w:hAnsi="Courier New" w:cs="Courier New"/>
                <w:color w:val="000000"/>
                <w:sz w:val="18"/>
                <w:highlight w:val="white"/>
                <w:lang w:eastAsia="fi-FI"/>
              </w:rPr>
            </w:pPr>
            <w:del w:id="1365" w:author="Tekijä"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eastAsia="fi-FI"/>
                </w:rPr>
                <w:delText>&lt;/</w:delText>
              </w:r>
              <w:r w:rsidRPr="007668F3" w:rsidDel="007668F3">
                <w:rPr>
                  <w:rFonts w:ascii="Courier New" w:hAnsi="Courier New" w:cs="Courier New"/>
                  <w:color w:val="800000"/>
                  <w:sz w:val="18"/>
                  <w:highlight w:val="white"/>
                  <w:lang w:eastAsia="fi-FI"/>
                </w:rPr>
                <w:delText>observation</w:delText>
              </w:r>
              <w:r w:rsidRPr="007668F3" w:rsidDel="007668F3">
                <w:rPr>
                  <w:rFonts w:ascii="Courier New" w:hAnsi="Courier New" w:cs="Courier New"/>
                  <w:color w:val="0000FF"/>
                  <w:sz w:val="18"/>
                  <w:highlight w:val="white"/>
                  <w:lang w:eastAsia="fi-FI"/>
                </w:rPr>
                <w:delText>&gt;</w:delText>
              </w:r>
            </w:del>
          </w:p>
          <w:p w14:paraId="76F46712" w14:textId="77777777" w:rsidR="00337FC6" w:rsidRPr="007668F3" w:rsidRDefault="00337FC6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</w:p>
        </w:tc>
      </w:tr>
    </w:tbl>
    <w:p w14:paraId="6F142390" w14:textId="77777777" w:rsidR="00337FC6" w:rsidRDefault="00337FC6" w:rsidP="00337FC6"/>
    <w:p w14:paraId="72A54B23" w14:textId="77777777" w:rsidR="00FA7A37" w:rsidDel="007668F3" w:rsidRDefault="00FA7A37" w:rsidP="00337FC6">
      <w:pPr>
        <w:rPr>
          <w:del w:id="1366" w:author="Tekijä"/>
        </w:rPr>
      </w:pPr>
      <w:bookmarkStart w:id="1367" w:name="_Toc412718341"/>
      <w:bookmarkEnd w:id="1367"/>
    </w:p>
    <w:p w14:paraId="4A40796C" w14:textId="77777777" w:rsidR="00FA7A37" w:rsidDel="007668F3" w:rsidRDefault="00FA7A37" w:rsidP="00FA7A37">
      <w:pPr>
        <w:jc w:val="left"/>
        <w:rPr>
          <w:del w:id="1368" w:author="Tekijä"/>
        </w:rPr>
      </w:pPr>
      <w:del w:id="1369" w:author="Tekijä">
        <w:r w:rsidDel="007668F3">
          <w:delText>Toistuvassa author-elementissä ilmoitetaan tavoitteen asettajat (tieto 211) ei-rakenteisessa muodossa.</w:delText>
        </w:r>
        <w:r w:rsidR="00FE1208" w:rsidDel="007668F3">
          <w:delText xml:space="preserve"> </w:delText>
        </w:r>
        <w:bookmarkStart w:id="1370" w:name="_Toc412718342"/>
        <w:bookmarkEnd w:id="1370"/>
      </w:del>
    </w:p>
    <w:p w14:paraId="267EF9E1" w14:textId="77777777" w:rsidR="00FA7A37" w:rsidDel="007668F3" w:rsidRDefault="00FA7A37" w:rsidP="00FA7A37">
      <w:pPr>
        <w:rPr>
          <w:del w:id="1371" w:author="Tekijä"/>
        </w:rPr>
      </w:pPr>
      <w:bookmarkStart w:id="1372" w:name="_Toc412718343"/>
      <w:bookmarkEnd w:id="1372"/>
    </w:p>
    <w:p w14:paraId="7044F7D0" w14:textId="77777777" w:rsidR="00FA7A37" w:rsidDel="007668F3" w:rsidRDefault="00FA7A37" w:rsidP="00FA7A37">
      <w:pPr>
        <w:rPr>
          <w:del w:id="1373" w:author="Tekijä"/>
        </w:rPr>
      </w:pPr>
      <w:bookmarkStart w:id="1374" w:name="_Toc412718344"/>
      <w:bookmarkEnd w:id="1374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FA7A37" w:rsidRPr="007907C4" w:rsidDel="007668F3" w14:paraId="0FEAE121" w14:textId="77777777" w:rsidTr="003659D4">
        <w:trPr>
          <w:del w:id="1375" w:author="Tekijä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3E6EB" w14:textId="77777777" w:rsidR="00FA7A37" w:rsidRPr="00BE3438" w:rsidDel="007668F3" w:rsidRDefault="00FA7A37" w:rsidP="003659D4">
            <w:pPr>
              <w:autoSpaceDE w:val="0"/>
              <w:autoSpaceDN w:val="0"/>
              <w:adjustRightInd w:val="0"/>
              <w:jc w:val="left"/>
              <w:rPr>
                <w:del w:id="137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377" w:author="Tekijä">
              <w:r w:rsidRPr="00BE3438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BE3438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author</w:delText>
              </w:r>
              <w:r w:rsidRPr="00BE3438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  <w:bookmarkStart w:id="1378" w:name="_Toc412718345"/>
              <w:bookmarkEnd w:id="1378"/>
            </w:del>
          </w:p>
          <w:p w14:paraId="621E7EB1" w14:textId="77777777" w:rsidR="00911972" w:rsidRPr="00BE3438" w:rsidDel="007668F3" w:rsidRDefault="00911972" w:rsidP="003659D4">
            <w:pPr>
              <w:autoSpaceDE w:val="0"/>
              <w:autoSpaceDN w:val="0"/>
              <w:adjustRightInd w:val="0"/>
              <w:jc w:val="left"/>
              <w:rPr>
                <w:del w:id="137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380" w:author="Tekijä">
              <w:r w:rsidRPr="00BE3438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 xml:space="preserve">   </w:delText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7668F3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time</w:delText>
              </w:r>
              <w:r w:rsidDel="007668F3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nullFlavor</w:delText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Del="007668F3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NA</w:delText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"&gt;</w:delText>
              </w:r>
              <w:bookmarkStart w:id="1381" w:name="_Toc412718346"/>
              <w:bookmarkEnd w:id="1381"/>
            </w:del>
          </w:p>
          <w:p w14:paraId="46EF246B" w14:textId="77777777" w:rsidR="00FA7A37" w:rsidRPr="00BE3438" w:rsidDel="007668F3" w:rsidRDefault="00FA7A37" w:rsidP="003659D4">
            <w:pPr>
              <w:autoSpaceDE w:val="0"/>
              <w:autoSpaceDN w:val="0"/>
              <w:adjustRightInd w:val="0"/>
              <w:jc w:val="left"/>
              <w:rPr>
                <w:del w:id="138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383" w:author="Tekijä">
              <w:r w:rsidRPr="00BE3438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BE3438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BE3438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assignedAuthor</w:delText>
              </w:r>
              <w:r w:rsidRPr="00BE3438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  <w:bookmarkStart w:id="1384" w:name="_Toc412718347"/>
              <w:bookmarkEnd w:id="1384"/>
            </w:del>
          </w:p>
          <w:p w14:paraId="5F54E7B9" w14:textId="77777777" w:rsidR="00FA7A37" w:rsidRPr="00FA7A37" w:rsidDel="007668F3" w:rsidRDefault="00FA7A37" w:rsidP="003659D4">
            <w:pPr>
              <w:autoSpaceDE w:val="0"/>
              <w:autoSpaceDN w:val="0"/>
              <w:adjustRightInd w:val="0"/>
              <w:jc w:val="left"/>
              <w:rPr>
                <w:del w:id="138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del w:id="1386" w:author="Tekijä">
              <w:r w:rsidRPr="00BE3438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BE3438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A7A37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&lt;!--</w:delText>
              </w:r>
              <w:r w:rsidRPr="00FA7A37" w:rsidDel="007668F3">
                <w:rPr>
                  <w:rFonts w:ascii="Courier New" w:hAnsi="Courier New" w:cs="Courier New"/>
                  <w:color w:val="585858"/>
                  <w:sz w:val="18"/>
                  <w:szCs w:val="18"/>
                  <w:lang w:eastAsia="fi-FI"/>
                </w:rPr>
                <w:delText xml:space="preserve">  </w:delText>
              </w:r>
              <w:r w:rsidR="00B439FF" w:rsidDel="007668F3">
                <w:rPr>
                  <w:rFonts w:ascii="Courier New" w:hAnsi="Courier New" w:cs="Courier New"/>
                  <w:color w:val="585858"/>
                  <w:sz w:val="18"/>
                  <w:szCs w:val="18"/>
                  <w:lang w:eastAsia="fi-FI"/>
                </w:rPr>
                <w:delText>211-</w:delText>
              </w:r>
              <w:r w:rsidRPr="00FA7A37" w:rsidDel="007668F3">
                <w:rPr>
                  <w:rFonts w:ascii="Courier New" w:hAnsi="Courier New" w:cs="Courier New"/>
                  <w:color w:val="585858"/>
                  <w:sz w:val="18"/>
                  <w:szCs w:val="18"/>
                  <w:lang w:eastAsia="fi-FI"/>
                </w:rPr>
                <w:delText xml:space="preserve">Tavoitteen asettaja </w:delText>
              </w:r>
              <w:r w:rsidRPr="00FA7A37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--&gt;</w:delText>
              </w:r>
              <w:bookmarkStart w:id="1387" w:name="_Toc412718348"/>
              <w:bookmarkEnd w:id="1387"/>
            </w:del>
          </w:p>
          <w:p w14:paraId="574A8FA7" w14:textId="77777777" w:rsidR="00FA7A37" w:rsidRPr="00FA7A37" w:rsidDel="007668F3" w:rsidRDefault="00FA7A37" w:rsidP="003659D4">
            <w:pPr>
              <w:autoSpaceDE w:val="0"/>
              <w:autoSpaceDN w:val="0"/>
              <w:adjustRightInd w:val="0"/>
              <w:jc w:val="left"/>
              <w:rPr>
                <w:del w:id="138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del w:id="1389" w:author="Tekijä">
              <w:r w:rsidRPr="00FA7A37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A7A37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A7A37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&lt;</w:delText>
              </w:r>
              <w:r w:rsidRPr="00FA7A37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delText>assignedPerson</w:delText>
              </w:r>
              <w:r w:rsidRPr="00FA7A37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&gt;</w:delText>
              </w:r>
              <w:bookmarkStart w:id="1390" w:name="_Toc412718349"/>
              <w:bookmarkEnd w:id="1390"/>
            </w:del>
          </w:p>
          <w:p w14:paraId="6275E5A3" w14:textId="77777777" w:rsidR="00FA7A37" w:rsidRPr="00FA7A37" w:rsidDel="007668F3" w:rsidRDefault="00FA7A37" w:rsidP="003659D4">
            <w:pPr>
              <w:autoSpaceDE w:val="0"/>
              <w:autoSpaceDN w:val="0"/>
              <w:adjustRightInd w:val="0"/>
              <w:jc w:val="left"/>
              <w:rPr>
                <w:del w:id="139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del w:id="1392" w:author="Tekijä">
              <w:r w:rsidRPr="00FA7A37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A7A37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A7A37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A7A37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&lt;</w:delText>
              </w:r>
              <w:r w:rsidRPr="00FA7A37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delText>name</w:delText>
              </w:r>
              <w:r w:rsidRPr="00FA7A37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&gt;</w:delText>
              </w:r>
              <w:r w:rsidRPr="00FA7A37" w:rsidDel="007668F3">
                <w:rPr>
                  <w:rFonts w:ascii="Courier New" w:hAnsi="Courier New" w:cs="Courier New"/>
                  <w:sz w:val="18"/>
                  <w:szCs w:val="18"/>
                  <w:lang w:eastAsia="fi-FI"/>
                </w:rPr>
                <w:delText>Tavoitteen asettaja</w:delText>
              </w:r>
              <w:r w:rsidRPr="00FA7A37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&lt;/</w:delText>
              </w:r>
              <w:r w:rsidRPr="00FA7A37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delText>name</w:delText>
              </w:r>
              <w:r w:rsidRPr="00FA7A37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&gt;</w:delText>
              </w:r>
              <w:bookmarkStart w:id="1393" w:name="_Toc412718350"/>
              <w:bookmarkEnd w:id="1393"/>
            </w:del>
          </w:p>
          <w:p w14:paraId="5FF7949A" w14:textId="77777777" w:rsidR="00FA7A37" w:rsidRPr="00F547A3" w:rsidDel="007668F3" w:rsidRDefault="00FA7A37" w:rsidP="003659D4">
            <w:pPr>
              <w:autoSpaceDE w:val="0"/>
              <w:autoSpaceDN w:val="0"/>
              <w:adjustRightInd w:val="0"/>
              <w:jc w:val="left"/>
              <w:rPr>
                <w:del w:id="139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395" w:author="Tekijä">
              <w:r w:rsidRPr="00FA7A37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A7A37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&lt;/</w:delText>
              </w:r>
              <w:r w:rsidRPr="00F547A3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assignedPerson</w:delText>
              </w:r>
              <w:r w:rsidRPr="00F547A3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&gt;&gt;</w:delText>
              </w:r>
              <w:bookmarkStart w:id="1396" w:name="_Toc412718351"/>
              <w:bookmarkEnd w:id="1396"/>
            </w:del>
          </w:p>
          <w:p w14:paraId="380CB17C" w14:textId="77777777" w:rsidR="00FA7A37" w:rsidRPr="00F547A3" w:rsidDel="007668F3" w:rsidRDefault="00FA7A37" w:rsidP="003659D4">
            <w:pPr>
              <w:autoSpaceDE w:val="0"/>
              <w:autoSpaceDN w:val="0"/>
              <w:adjustRightInd w:val="0"/>
              <w:jc w:val="left"/>
              <w:rPr>
                <w:del w:id="139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398" w:author="Tekijä">
              <w:r w:rsidRPr="00F547A3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&lt;/</w:delText>
              </w:r>
              <w:r w:rsidRPr="00F547A3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assignedAuthor</w:delText>
              </w:r>
              <w:r w:rsidRPr="00F547A3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  <w:bookmarkStart w:id="1399" w:name="_Toc412718352"/>
              <w:bookmarkEnd w:id="1399"/>
            </w:del>
          </w:p>
          <w:p w14:paraId="5A01BE35" w14:textId="77777777" w:rsidR="00FA7A37" w:rsidRPr="007907C4" w:rsidDel="007668F3" w:rsidRDefault="00FA7A37" w:rsidP="003659D4">
            <w:pPr>
              <w:autoSpaceDE w:val="0"/>
              <w:autoSpaceDN w:val="0"/>
              <w:adjustRightInd w:val="0"/>
              <w:jc w:val="left"/>
              <w:rPr>
                <w:del w:id="1400" w:author="Tekijä"/>
                <w:lang w:val="en-US"/>
              </w:rPr>
            </w:pPr>
            <w:del w:id="1401" w:author="Tekijä">
              <w:r w:rsidRPr="00F547A3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&lt;/</w:delText>
              </w:r>
              <w:r w:rsidRPr="00F547A3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author</w:delText>
              </w:r>
              <w:r w:rsidRPr="00F547A3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  <w:bookmarkStart w:id="1402" w:name="_Toc412718353"/>
              <w:bookmarkEnd w:id="1402"/>
            </w:del>
          </w:p>
        </w:tc>
        <w:bookmarkStart w:id="1403" w:name="_Toc412718354"/>
        <w:bookmarkEnd w:id="1403"/>
      </w:tr>
    </w:tbl>
    <w:p w14:paraId="40CB7BB7" w14:textId="77777777" w:rsidR="00FA7A37" w:rsidRPr="00A35135" w:rsidDel="007668F3" w:rsidRDefault="00FA7A37" w:rsidP="00337FC6">
      <w:pPr>
        <w:rPr>
          <w:del w:id="1404" w:author="Tekijä"/>
        </w:rPr>
      </w:pPr>
      <w:bookmarkStart w:id="1405" w:name="_Toc412718355"/>
      <w:bookmarkEnd w:id="1405"/>
    </w:p>
    <w:p w14:paraId="5955F551" w14:textId="77777777" w:rsidR="00337FC6" w:rsidRDefault="002E3802" w:rsidP="002E3802">
      <w:pPr>
        <w:pStyle w:val="Otsikko3"/>
      </w:pPr>
      <w:bookmarkStart w:id="1406" w:name="_Toc412718356"/>
      <w:r>
        <w:t>Toiminta- ja työkykyyn liittyvät tavoitteet</w:t>
      </w:r>
      <w:bookmarkEnd w:id="1406"/>
    </w:p>
    <w:p w14:paraId="51B11C76" w14:textId="77777777" w:rsidR="002E3802" w:rsidRDefault="002E3802" w:rsidP="002E3802">
      <w:pPr>
        <w:rPr>
          <w:lang w:val="en-US"/>
        </w:rPr>
      </w:pPr>
    </w:p>
    <w:p w14:paraId="129DB442" w14:textId="77777777" w:rsidR="002E3802" w:rsidRPr="00FA7A37" w:rsidDel="00A54130" w:rsidRDefault="002E3802" w:rsidP="002E3802">
      <w:pPr>
        <w:rPr>
          <w:del w:id="1407" w:author="Tekijä"/>
        </w:rPr>
      </w:pPr>
      <w:r w:rsidRPr="002E3802">
        <w:t xml:space="preserve">Tämä </w:t>
      </w:r>
      <w:r>
        <w:t>entry</w:t>
      </w:r>
      <w:r w:rsidR="007A379C">
        <w:t xml:space="preserve"> aloitetaan observation-element</w:t>
      </w:r>
      <w:r>
        <w:t xml:space="preserve">illä, jossa code-elementtiin asetetaan kenttäkoodi 202 toiminta- ja työkykyyn liittyvät tavoitteet. Kenttäkoodin koodisto on </w:t>
      </w:r>
      <w:r w:rsidR="00AF5158">
        <w:t>1.2.246.6.12.2002.3</w:t>
      </w:r>
      <w:ins w:id="1408" w:author="Tekijä">
        <w:r w:rsidR="007668F3">
          <w:t>45</w:t>
        </w:r>
      </w:ins>
      <w:del w:id="1409" w:author="Tekijä">
        <w:r w:rsidR="00AF5158" w:rsidDel="007668F3">
          <w:delText>23.2012</w:delText>
        </w:r>
      </w:del>
      <w:r>
        <w:t xml:space="preserve">. Text-elementistä viitataan tämän tietokokonaisuuden </w:t>
      </w:r>
      <w:del w:id="1410" w:author="Tekijä">
        <w:r w:rsidDel="007668F3">
          <w:delText>section/text-OID:iin</w:delText>
        </w:r>
      </w:del>
      <w:ins w:id="1411" w:author="Tekijä">
        <w:r w:rsidR="007668F3">
          <w:t>näyttömuoto-osuuteen</w:t>
        </w:r>
      </w:ins>
      <w:r>
        <w:t>.</w:t>
      </w:r>
      <w:del w:id="1412" w:author="Tekijä">
        <w:r w:rsidDel="007668F3">
          <w:delText xml:space="preserve"> Value-elementin </w:delText>
        </w:r>
        <w:r w:rsidRPr="001D5498" w:rsidDel="007668F3">
          <w:delText>original</w:delText>
        </w:r>
        <w:r w:rsidDel="007668F3">
          <w:delText>Text/reference-elementistä viitataan käyttäjän syöttämään tekstiin. Rakenne on muuten samanlain</w:delText>
        </w:r>
        <w:r w:rsidR="007907C4" w:rsidDel="007668F3">
          <w:delText>en kuin hoidon tavoitetekstissä, mutta</w:delText>
        </w:r>
        <w:r w:rsidR="00FA7A37" w:rsidDel="007668F3">
          <w:delText xml:space="preserve"> author puuttuu.</w:delText>
        </w:r>
      </w:del>
      <w:r w:rsidR="007907C4">
        <w:t xml:space="preserve"> </w:t>
      </w:r>
      <w:ins w:id="1413" w:author="Tekijä">
        <w:r w:rsidR="00A54130">
          <w:t>Rakenne on samanlainen kuin edellä hoidon tavoitteessa.</w:t>
        </w:r>
      </w:ins>
    </w:p>
    <w:p w14:paraId="47191634" w14:textId="77777777" w:rsidR="002E3802" w:rsidRDefault="002E3802" w:rsidP="002E3802">
      <w:pPr>
        <w:rPr>
          <w:ins w:id="1414" w:author="Tekijä"/>
        </w:rPr>
      </w:pPr>
    </w:p>
    <w:p w14:paraId="287594A5" w14:textId="77777777" w:rsidR="00A54130" w:rsidRPr="00FA7A37" w:rsidRDefault="00A54130" w:rsidP="002E3802"/>
    <w:p w14:paraId="41D449EB" w14:textId="77777777" w:rsidR="007668F3" w:rsidRDefault="007668F3" w:rsidP="007A379C">
      <w:pPr>
        <w:pStyle w:val="Otsikko3"/>
        <w:rPr>
          <w:ins w:id="1415" w:author="Tekijä"/>
        </w:rPr>
      </w:pPr>
      <w:bookmarkStart w:id="1416" w:name="_Toc412718357"/>
      <w:ins w:id="1417" w:author="Tekijä">
        <w:r>
          <w:t>Tavoitteen asettajat</w:t>
        </w:r>
        <w:bookmarkEnd w:id="1416"/>
      </w:ins>
    </w:p>
    <w:p w14:paraId="08249D42" w14:textId="77777777" w:rsidR="007668F3" w:rsidRDefault="00A54130" w:rsidP="007668F3">
      <w:pPr>
        <w:jc w:val="left"/>
        <w:rPr>
          <w:ins w:id="1418" w:author="Tekijä"/>
        </w:rPr>
      </w:pPr>
      <w:ins w:id="1419" w:author="Tekijä">
        <w:r>
          <w:t>Tavoitteen asettajat annetaan omassa entry:ssä. Observation code:n kenttäkoodi 211 (Tavoitteen asettajat) ja asettajien tiedot tekstinä näyttömuoto-osuudessa.</w:t>
        </w:r>
      </w:ins>
    </w:p>
    <w:p w14:paraId="7FB19B21" w14:textId="77777777" w:rsidR="007668F3" w:rsidRDefault="007668F3" w:rsidP="007668F3">
      <w:pPr>
        <w:rPr>
          <w:ins w:id="1420" w:author="Tekijä"/>
        </w:rPr>
      </w:pPr>
    </w:p>
    <w:p w14:paraId="5B993CFE" w14:textId="77777777" w:rsidR="007668F3" w:rsidRDefault="007668F3" w:rsidP="007668F3">
      <w:pPr>
        <w:rPr>
          <w:ins w:id="1421" w:author="Tekijä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7668F3" w:rsidRPr="00A54130" w14:paraId="780818A7" w14:textId="77777777" w:rsidTr="00664E46">
        <w:trPr>
          <w:ins w:id="1422" w:author="Tekijä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5CDCB" w14:textId="77777777" w:rsidR="00A54130" w:rsidRPr="00A54130" w:rsidRDefault="00A54130" w:rsidP="00A54130">
            <w:pPr>
              <w:autoSpaceDE w:val="0"/>
              <w:autoSpaceDN w:val="0"/>
              <w:adjustRightInd w:val="0"/>
              <w:jc w:val="left"/>
              <w:rPr>
                <w:ins w:id="142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424" w:author="Tekijä">
              <w:r w:rsidRPr="00A541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A541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Tavoitteen asettajat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5F749F57" w14:textId="77777777" w:rsidR="00A54130" w:rsidRPr="00A54130" w:rsidRDefault="00A54130" w:rsidP="00A54130">
            <w:pPr>
              <w:autoSpaceDE w:val="0"/>
              <w:autoSpaceDN w:val="0"/>
              <w:adjustRightInd w:val="0"/>
              <w:jc w:val="left"/>
              <w:rPr>
                <w:ins w:id="142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426" w:author="Tekijä">
              <w:r w:rsidRPr="00A541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A5413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entry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1811A818" w14:textId="77777777" w:rsidR="00A54130" w:rsidRPr="00A54130" w:rsidRDefault="00A54130" w:rsidP="00A54130">
            <w:pPr>
              <w:autoSpaceDE w:val="0"/>
              <w:autoSpaceDN w:val="0"/>
              <w:adjustRightInd w:val="0"/>
              <w:jc w:val="left"/>
              <w:rPr>
                <w:ins w:id="142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428" w:author="Tekijä">
              <w:r w:rsidRPr="00A541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A541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määrittelyn versio, jonka mukaisesti entry tehty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786A723D" w14:textId="77777777" w:rsidR="00A54130" w:rsidRPr="00A54130" w:rsidRDefault="00A54130" w:rsidP="00A54130">
            <w:pPr>
              <w:autoSpaceDE w:val="0"/>
              <w:autoSpaceDN w:val="0"/>
              <w:adjustRightInd w:val="0"/>
              <w:jc w:val="left"/>
              <w:rPr>
                <w:ins w:id="142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430" w:author="Tekijä">
              <w:r w:rsidRPr="00A541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A541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templateId</w:t>
              </w:r>
              <w:r w:rsidRPr="00A541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A5413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root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A541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1.2.246.777.11.2015.X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26AD7FFA" w14:textId="77777777" w:rsidR="00A54130" w:rsidRPr="00A54130" w:rsidRDefault="00A54130" w:rsidP="00A54130">
            <w:pPr>
              <w:autoSpaceDE w:val="0"/>
              <w:autoSpaceDN w:val="0"/>
              <w:adjustRightInd w:val="0"/>
              <w:jc w:val="left"/>
              <w:rPr>
                <w:ins w:id="143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432" w:author="Tekijä">
              <w:r w:rsidRPr="00A541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A541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A541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A5413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A541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A541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A5413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A541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6913705C" w14:textId="77777777" w:rsidR="00A54130" w:rsidRPr="00A54130" w:rsidRDefault="00A54130" w:rsidP="00A54130">
            <w:pPr>
              <w:autoSpaceDE w:val="0"/>
              <w:autoSpaceDN w:val="0"/>
              <w:adjustRightInd w:val="0"/>
              <w:ind w:left="568" w:hanging="568"/>
              <w:jc w:val="left"/>
              <w:rPr>
                <w:ins w:id="143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434" w:author="Tekijä">
              <w:r w:rsidRPr="00A541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A541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A541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A5413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A541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211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A541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A5413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A541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1.2.246.6.12.2002.345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A541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A5413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A541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Tavoitteen asettajat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29CA71C2" w14:textId="77777777" w:rsidR="00A54130" w:rsidRPr="00A54130" w:rsidRDefault="00A54130" w:rsidP="00A54130">
            <w:pPr>
              <w:autoSpaceDE w:val="0"/>
              <w:autoSpaceDN w:val="0"/>
              <w:adjustRightInd w:val="0"/>
              <w:jc w:val="left"/>
              <w:rPr>
                <w:ins w:id="143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436" w:author="Tekijä">
              <w:r w:rsidRPr="00A541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A541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567AEE60" w14:textId="77777777" w:rsidR="00A54130" w:rsidRPr="00A54130" w:rsidRDefault="00A54130" w:rsidP="00A54130">
            <w:pPr>
              <w:autoSpaceDE w:val="0"/>
              <w:autoSpaceDN w:val="0"/>
              <w:adjustRightInd w:val="0"/>
              <w:jc w:val="left"/>
              <w:rPr>
                <w:ins w:id="143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438" w:author="Tekijä">
              <w:r w:rsidRPr="00A541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A541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A541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A5413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A541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#OID1.2.246.10.1234567.11.2014.300.18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4517BCFB" w14:textId="77777777" w:rsidR="00A54130" w:rsidRPr="00A54130" w:rsidRDefault="00A54130" w:rsidP="00A54130">
            <w:pPr>
              <w:autoSpaceDE w:val="0"/>
              <w:autoSpaceDN w:val="0"/>
              <w:adjustRightInd w:val="0"/>
              <w:jc w:val="left"/>
              <w:rPr>
                <w:ins w:id="143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440" w:author="Tekijä">
              <w:r w:rsidRPr="00A541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A541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3AB9B66F" w14:textId="77777777" w:rsidR="00A54130" w:rsidRPr="00A54130" w:rsidRDefault="00A54130" w:rsidP="00A54130">
            <w:pPr>
              <w:autoSpaceDE w:val="0"/>
              <w:autoSpaceDN w:val="0"/>
              <w:adjustRightInd w:val="0"/>
              <w:jc w:val="left"/>
              <w:rPr>
                <w:ins w:id="144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442" w:author="Tekijä">
              <w:r w:rsidRPr="00A541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A541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198A495" w14:textId="37A767FA" w:rsidR="00A54130" w:rsidRPr="00A54130" w:rsidDel="006A6799" w:rsidRDefault="00A54130" w:rsidP="006A6799">
            <w:pPr>
              <w:autoSpaceDE w:val="0"/>
              <w:autoSpaceDN w:val="0"/>
              <w:adjustRightInd w:val="0"/>
              <w:jc w:val="left"/>
              <w:rPr>
                <w:ins w:id="1443" w:author="Tekijä"/>
                <w:del w:id="144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445" w:author="Tekijä"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A541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</w:t>
              </w:r>
              <w:r w:rsidRPr="00A541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57EE9CF4" w14:textId="77777777" w:rsidR="007668F3" w:rsidRPr="00A54130" w:rsidRDefault="007668F3" w:rsidP="006A6799">
            <w:pPr>
              <w:autoSpaceDE w:val="0"/>
              <w:autoSpaceDN w:val="0"/>
              <w:adjustRightInd w:val="0"/>
              <w:jc w:val="left"/>
              <w:rPr>
                <w:ins w:id="1446" w:author="Tekijä"/>
                <w:sz w:val="18"/>
                <w:lang w:val="en-US"/>
              </w:rPr>
            </w:pPr>
          </w:p>
        </w:tc>
      </w:tr>
    </w:tbl>
    <w:p w14:paraId="69A6A611" w14:textId="77777777" w:rsidR="007668F3" w:rsidRPr="00A35135" w:rsidRDefault="007668F3" w:rsidP="007668F3">
      <w:pPr>
        <w:rPr>
          <w:ins w:id="1447" w:author="Tekijä"/>
        </w:rPr>
      </w:pPr>
    </w:p>
    <w:p w14:paraId="393DCD7E" w14:textId="77777777" w:rsidR="000734C7" w:rsidRPr="00FA7A37" w:rsidRDefault="007A379C" w:rsidP="007A379C">
      <w:pPr>
        <w:pStyle w:val="Otsikko3"/>
      </w:pPr>
      <w:bookmarkStart w:id="1448" w:name="_Toc412718358"/>
      <w:r>
        <w:t>Tavoitteen yksilöivä tekijä</w:t>
      </w:r>
      <w:bookmarkEnd w:id="1448"/>
    </w:p>
    <w:p w14:paraId="13012328" w14:textId="77777777" w:rsidR="000734C7" w:rsidRPr="00FA7A37" w:rsidDel="00A54130" w:rsidRDefault="000734C7" w:rsidP="00C87AC7">
      <w:pPr>
        <w:rPr>
          <w:del w:id="1449" w:author="Tekijä"/>
        </w:rPr>
      </w:pPr>
    </w:p>
    <w:p w14:paraId="2DAE7AD7" w14:textId="77777777" w:rsidR="000734C7" w:rsidRDefault="00F631BB" w:rsidP="00C87AC7">
      <w:r>
        <w:rPr>
          <w:rStyle w:val="Sivunumero"/>
        </w:rPr>
        <w:t xml:space="preserve">Tavoitteen yksilöivä tekijä aloittaa oman entrynsä. </w:t>
      </w:r>
      <w:r w:rsidR="00DE2D98">
        <w:rPr>
          <w:rStyle w:val="Sivunumero"/>
        </w:rPr>
        <w:t>Tavoitteen yksilöivä tekijä ilmaistaan</w:t>
      </w:r>
      <w:r w:rsidR="00DE2D98">
        <w:t xml:space="preserve"> </w:t>
      </w:r>
      <w:r w:rsidR="007A379C">
        <w:t>observation-elementillä, jossa code-elementtiin asetetaan kenttäkoodi 212 tavoitteen yksilöivä tekijä.</w:t>
      </w:r>
      <w:r w:rsidR="00694513">
        <w:t xml:space="preserve"> </w:t>
      </w:r>
      <w:r w:rsidR="007A379C">
        <w:t xml:space="preserve">Varsinainen koodattu tieto sijoitetaan value-elementtiin. Käytettävät koodistot ovat </w:t>
      </w:r>
      <w:r w:rsidR="00E747FD">
        <w:t>l</w:t>
      </w:r>
      <w:r w:rsidR="004B414A">
        <w:t>aboratoriotutkimusnimikkeistö, radiologian tu</w:t>
      </w:r>
      <w:r w:rsidR="00E747FD">
        <w:t>tkimus- ja toimenpidenimikkeistö</w:t>
      </w:r>
      <w:r w:rsidR="004B414A">
        <w:t xml:space="preserve"> ja FinLOINC.</w:t>
      </w:r>
    </w:p>
    <w:p w14:paraId="19AB649F" w14:textId="77777777" w:rsidR="004B414A" w:rsidRDefault="004B414A" w:rsidP="004B414A"/>
    <w:p w14:paraId="5F3FEB6C" w14:textId="77777777" w:rsidR="00DE2D98" w:rsidRPr="00DE2D98" w:rsidRDefault="00DE2D98" w:rsidP="00DE2D98">
      <w:pPr>
        <w:jc w:val="left"/>
        <w:rPr>
          <w:lang w:val="en-US"/>
        </w:rPr>
      </w:pPr>
      <w:r>
        <w:t xml:space="preserve">Tavoitteen yksilöivä tekijä on toistuva. Sen vuoksi observation sijoitetaan organizeriin, jossa &lt;component&gt;&lt;observation&gt;&lt;component&gt;-rakenne toistuu. </w:t>
      </w:r>
      <w:r w:rsidRPr="00DE2D98">
        <w:rPr>
          <w:lang w:val="en-US"/>
        </w:rPr>
        <w:t xml:space="preserve">TemplateId:ssä organizerille annetaan arvo </w:t>
      </w:r>
      <w:r>
        <w:rPr>
          <w:rFonts w:ascii="Arial" w:hAnsi="Arial" w:cs="Arial"/>
          <w:color w:val="000000"/>
          <w:sz w:val="20"/>
          <w:highlight w:val="white"/>
          <w:lang w:val="en-US"/>
        </w:rPr>
        <w:t>1.2.246.6.12.2002.3</w:t>
      </w:r>
      <w:del w:id="1450" w:author="Tekijä">
        <w:r w:rsidDel="00A54130">
          <w:rPr>
            <w:rFonts w:ascii="Arial" w:hAnsi="Arial" w:cs="Arial"/>
            <w:color w:val="000000"/>
            <w:sz w:val="20"/>
            <w:highlight w:val="white"/>
            <w:lang w:val="en-US"/>
          </w:rPr>
          <w:delText>23.</w:delText>
        </w:r>
        <w:r w:rsidR="00AF5158" w:rsidDel="00A54130">
          <w:rPr>
            <w:rFonts w:ascii="Arial" w:hAnsi="Arial" w:cs="Arial"/>
            <w:color w:val="000000"/>
            <w:sz w:val="20"/>
            <w:highlight w:val="white"/>
            <w:lang w:val="en-US"/>
          </w:rPr>
          <w:delText>2012</w:delText>
        </w:r>
      </w:del>
      <w:ins w:id="1451" w:author="Tekijä">
        <w:r w:rsidR="00A54130">
          <w:rPr>
            <w:rFonts w:ascii="Arial" w:hAnsi="Arial" w:cs="Arial"/>
            <w:color w:val="000000"/>
            <w:sz w:val="20"/>
            <w:highlight w:val="white"/>
            <w:lang w:val="en-US"/>
          </w:rPr>
          <w:t>45</w:t>
        </w:r>
      </w:ins>
      <w:r>
        <w:rPr>
          <w:rFonts w:ascii="Arial" w:hAnsi="Arial" w:cs="Arial"/>
          <w:color w:val="000000"/>
          <w:sz w:val="20"/>
          <w:highlight w:val="white"/>
          <w:lang w:val="en-US"/>
        </w:rPr>
        <w:t>.</w:t>
      </w:r>
      <w:r>
        <w:rPr>
          <w:rFonts w:ascii="Arial" w:hAnsi="Arial" w:cs="Arial"/>
          <w:color w:val="000000"/>
          <w:sz w:val="20"/>
          <w:lang w:val="en-US"/>
        </w:rPr>
        <w:t>212 ja statusCode on “active”.</w:t>
      </w:r>
    </w:p>
    <w:p w14:paraId="323768E6" w14:textId="77777777" w:rsidR="00DE2D98" w:rsidRPr="00DE2D98" w:rsidDel="00290BCB" w:rsidRDefault="00DE2D98" w:rsidP="00DE2D98">
      <w:pPr>
        <w:jc w:val="left"/>
        <w:rPr>
          <w:del w:id="1452" w:author="Tekijä"/>
          <w:lang w:val="en-US"/>
        </w:rPr>
      </w:pPr>
    </w:p>
    <w:p w14:paraId="12C01128" w14:textId="77777777" w:rsidR="00DE2D98" w:rsidRPr="00DE2D98" w:rsidRDefault="00DE2D98" w:rsidP="00DE2D98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DE2D98" w:rsidRPr="00290BCB" w14:paraId="676B9A60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D796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A818E33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07392C59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templateId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root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AF5158"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1.2.246.6.12.2002.</w:t>
            </w:r>
            <w:del w:id="1453" w:author="Tekijä">
              <w:r w:rsidR="00AF5158" w:rsidRPr="00290BCB" w:rsidDel="00A5413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323.2012</w:delText>
              </w:r>
            </w:del>
            <w:ins w:id="1454" w:author="Tekijä">
              <w:r w:rsidR="00A54130" w:rsidRPr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>345</w:t>
              </w:r>
            </w:ins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.212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37670270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05D54DB2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3125252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50ECF785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DE07A17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7B896DB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1F800283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CED22DA" w14:textId="77777777" w:rsidR="00D2220B" w:rsidRPr="00290BCB" w:rsidRDefault="00D2220B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</w:p>
          <w:p w14:paraId="005EAEB6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B61215B" w14:textId="2C4CA781" w:rsidR="00DE2D98" w:rsidRPr="00290BCB" w:rsidDel="006A6799" w:rsidRDefault="00DE2D98" w:rsidP="006A6799">
            <w:pPr>
              <w:autoSpaceDE w:val="0"/>
              <w:autoSpaceDN w:val="0"/>
              <w:adjustRightInd w:val="0"/>
              <w:jc w:val="left"/>
              <w:rPr>
                <w:del w:id="1455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8498476" w14:textId="77777777" w:rsidR="00DE2D98" w:rsidRPr="00290BCB" w:rsidRDefault="00DE2D98" w:rsidP="006A6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</w:p>
        </w:tc>
      </w:tr>
    </w:tbl>
    <w:p w14:paraId="260E4A37" w14:textId="77777777" w:rsidR="00DE2D98" w:rsidRPr="00DE2D98" w:rsidDel="00290BCB" w:rsidRDefault="00DE2D98" w:rsidP="00DE2D98">
      <w:pPr>
        <w:rPr>
          <w:del w:id="1456" w:author="Tekijä"/>
          <w:lang w:val="en-US"/>
        </w:rPr>
      </w:pPr>
    </w:p>
    <w:p w14:paraId="0D41E4B1" w14:textId="77777777" w:rsidR="00DE2D98" w:rsidRPr="00DE2D98" w:rsidRDefault="00DE2D98" w:rsidP="004B414A">
      <w:pPr>
        <w:rPr>
          <w:lang w:val="en-US"/>
        </w:rPr>
      </w:pPr>
    </w:p>
    <w:p w14:paraId="33EF236F" w14:textId="77777777" w:rsidR="00DE2D98" w:rsidRPr="00DE2D98" w:rsidDel="00290BCB" w:rsidRDefault="00DE2D98" w:rsidP="004B414A">
      <w:pPr>
        <w:rPr>
          <w:del w:id="1457" w:author="Tekijä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B414A" w:rsidRPr="009876F0" w14:paraId="1112900F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1796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45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459" w:author="Tekijä"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41A8D386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ind w:left="284" w:hanging="284"/>
              <w:jc w:val="left"/>
              <w:rPr>
                <w:ins w:id="146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461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code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212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1.2.246.6.12.2002.345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displayName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Tavoitteen yksilöivä tekijä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04C7833D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46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463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502808A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46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465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#OID1.2.246.10.1234567.11.2014.300.20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7C0A35F9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46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467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2EC59DCD" w14:textId="77777777" w:rsidR="00B439FF" w:rsidRPr="00290BCB" w:rsidDel="00290BCB" w:rsidRDefault="00290BCB" w:rsidP="00290BCB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del w:id="1468" w:author="Tekijä"/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ins w:id="1469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value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xsi:type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CV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1462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1.2.246.537.6.3.2006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codeSystemName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Kuntaliitto - Laboratoriotutkimusnimikkeistö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B -Gluk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  <w:del w:id="1470" w:author="Tekijä">
              <w:r w:rsidR="00B439FF"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&lt;</w:delText>
              </w:r>
              <w:r w:rsidR="00B439FF"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/>
                </w:rPr>
                <w:delText>observation</w:delText>
              </w:r>
              <w:r w:rsidR="00B439FF"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 xml:space="preserve"> classCode</w:delText>
              </w:r>
              <w:r w:rsidR="00B439FF"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B439FF"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OBS</w:delText>
              </w:r>
              <w:r w:rsidR="00B439FF"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</w:delText>
              </w:r>
              <w:r w:rsidR="00B439FF"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 xml:space="preserve"> moodCode</w:delText>
              </w:r>
              <w:r w:rsidR="00B439FF"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B439FF"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EVN</w:delText>
              </w:r>
              <w:r w:rsidR="00B439FF"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"&gt;</w:delText>
              </w:r>
            </w:del>
          </w:p>
          <w:p w14:paraId="6E437D30" w14:textId="77777777" w:rsidR="00B439FF" w:rsidRPr="00290BCB" w:rsidDel="00290BCB" w:rsidRDefault="00B439FF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471" w:author="Tekijä"/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del w:id="1472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/>
                </w:rPr>
                <w:delText>code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 xml:space="preserve"> code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212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 xml:space="preserve"> codeSystem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1.2.246.6.12.2002.323.2012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"/&gt;</w:delText>
              </w:r>
            </w:del>
          </w:p>
          <w:p w14:paraId="2E2691BA" w14:textId="77777777" w:rsidR="00B439FF" w:rsidRPr="00290BCB" w:rsidDel="00290BCB" w:rsidRDefault="00B439FF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473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474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 xml:space="preserve"> 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text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18B146A4" w14:textId="77777777" w:rsidR="00B439FF" w:rsidRPr="00290BCB" w:rsidDel="00290BCB" w:rsidRDefault="00B439FF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475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476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reference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value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#OID1.2.246.10.123456.11.2012.160.23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"/&gt;</w:delText>
              </w:r>
            </w:del>
          </w:p>
          <w:p w14:paraId="63EFD2A6" w14:textId="77777777" w:rsidR="00B439FF" w:rsidRPr="00290BCB" w:rsidDel="00290BCB" w:rsidRDefault="00B439FF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477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478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 xml:space="preserve"> 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&lt;/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text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027118AE" w14:textId="77777777" w:rsidR="00B439FF" w:rsidRPr="00290BCB" w:rsidDel="00290BCB" w:rsidRDefault="00B439FF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479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480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 xml:space="preserve"> 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&lt;!--</w:delText>
              </w:r>
              <w:r w:rsidRPr="00290BCB" w:rsidDel="00290BCB">
                <w:rPr>
                  <w:rFonts w:ascii="Courier New" w:hAnsi="Courier New" w:cs="Courier New"/>
                  <w:color w:val="808080"/>
                  <w:sz w:val="18"/>
                  <w:highlight w:val="white"/>
                  <w:lang w:val="en-US"/>
                </w:rPr>
                <w:delText xml:space="preserve">  212-tavoitteen yksilöivä tekijä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--&gt;</w:delText>
              </w:r>
            </w:del>
          </w:p>
          <w:p w14:paraId="47CC6DAE" w14:textId="77777777" w:rsidR="00B439FF" w:rsidRPr="00290BCB" w:rsidDel="00290BCB" w:rsidRDefault="00B439FF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481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482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value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xsi:type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CV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code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xx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displayName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xx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codeSystem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1.2.246.537.6.96.2008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codeSys-temName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FinLOINC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"&gt;</w:delText>
              </w:r>
            </w:del>
          </w:p>
          <w:p w14:paraId="089874F9" w14:textId="77777777" w:rsidR="00B439FF" w:rsidRPr="00290BCB" w:rsidDel="00290BCB" w:rsidRDefault="00B439FF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483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484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&lt;/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value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5BCC26E2" w14:textId="77777777" w:rsidR="00B439FF" w:rsidRPr="00290BCB" w:rsidDel="00290BCB" w:rsidRDefault="00B439FF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485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486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 xml:space="preserve"> 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author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/&gt;</w:delText>
              </w:r>
            </w:del>
          </w:p>
          <w:p w14:paraId="41FC8F4F" w14:textId="77777777" w:rsidR="004B414A" w:rsidRPr="00290BCB" w:rsidRDefault="00B439FF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1487" w:author="Tekijä"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&lt;/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observation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</w:tc>
      </w:tr>
    </w:tbl>
    <w:p w14:paraId="102D586F" w14:textId="77777777" w:rsidR="00734D38" w:rsidRDefault="00734D38" w:rsidP="00C87AC7">
      <w:pPr>
        <w:rPr>
          <w:lang w:val="en-US"/>
        </w:rPr>
      </w:pPr>
    </w:p>
    <w:p w14:paraId="36A64AA7" w14:textId="77777777" w:rsidR="00E747FD" w:rsidRPr="00E747FD" w:rsidRDefault="00E747FD" w:rsidP="00E747FD">
      <w:pPr>
        <w:rPr>
          <w:b/>
        </w:rPr>
      </w:pPr>
      <w:r w:rsidRPr="00E747FD">
        <w:rPr>
          <w:b/>
        </w:rPr>
        <w:t>Yksilöivän tekijän ehto ja sen lisätieto</w:t>
      </w:r>
    </w:p>
    <w:p w14:paraId="248AC894" w14:textId="77777777" w:rsidR="00E747FD" w:rsidRPr="00E747FD" w:rsidRDefault="00E747FD" w:rsidP="00C87AC7"/>
    <w:p w14:paraId="7B3D9C6B" w14:textId="77777777" w:rsidR="00E747FD" w:rsidRDefault="00E747FD" w:rsidP="00C87AC7">
      <w:r>
        <w:t xml:space="preserve">Yksilöivän tekijän </w:t>
      </w:r>
      <w:r w:rsidRPr="00E747FD">
        <w:t xml:space="preserve">ehto </w:t>
      </w:r>
      <w:r>
        <w:t xml:space="preserve">ja sen lisätieto </w:t>
      </w:r>
      <w:r w:rsidRPr="00E747FD">
        <w:t>kuvataan edellisen observationin aliobservationilla</w:t>
      </w:r>
      <w:r>
        <w:t>.</w:t>
      </w:r>
    </w:p>
    <w:p w14:paraId="05A6C017" w14:textId="77777777" w:rsidR="00E747FD" w:rsidRDefault="00E747FD" w:rsidP="00C87AC7">
      <w:r>
        <w:t xml:space="preserve">Kenttäkoodi on 213. Yksilöivän tekijän ehto sijoitetaan value-elementtiin ja sen lisätieto </w:t>
      </w:r>
      <w:del w:id="1488" w:author="Tekijä">
        <w:r w:rsidDel="00290BCB">
          <w:delText xml:space="preserve">section.text:iin, jonne viitataan value-elementin </w:delText>
        </w:r>
        <w:r w:rsidRPr="001D5498" w:rsidDel="00290BCB">
          <w:delText>original</w:delText>
        </w:r>
        <w:r w:rsidDel="00290BCB">
          <w:delText>Text/reference-elementistä.</w:delText>
        </w:r>
        <w:r w:rsidR="00DA1D68" w:rsidDel="00290BCB">
          <w:delText xml:space="preserve"> </w:delText>
        </w:r>
      </w:del>
      <w:ins w:id="1489" w:author="Tekijä">
        <w:r w:rsidR="00290BCB">
          <w:t xml:space="preserve">aliobservation:iin, jonka kenttäkoodi on 214 ja itse lisätieto sijoitetaan näyttömuoto-osuuteen tekstinä. </w:t>
        </w:r>
      </w:ins>
      <w:r w:rsidR="00DA1D68">
        <w:t>Yksilöivän tekijän ehdon tietotyyppi on IVL_</w:t>
      </w:r>
      <w:r w:rsidR="007D797C">
        <w:t>PQ</w:t>
      </w:r>
      <w:r w:rsidR="00DA1D68">
        <w:t>, joten siinä on käytössä ala (low)</w:t>
      </w:r>
      <w:r w:rsidR="00DA1D68">
        <w:rPr>
          <w:rStyle w:val="Sivunumero"/>
        </w:rPr>
        <w:t>- ja ylä(high)raja.</w:t>
      </w:r>
      <w:r w:rsidR="001A221E">
        <w:rPr>
          <w:rStyle w:val="Sivunumero"/>
        </w:rPr>
        <w:t xml:space="preserve"> Yksilöivän tekijän ehto on pakollinen tieto.</w:t>
      </w:r>
      <w:r w:rsidR="007D797C">
        <w:rPr>
          <w:rStyle w:val="Sivunumero"/>
        </w:rPr>
        <w:t xml:space="preserve"> </w:t>
      </w:r>
      <w:del w:id="1490" w:author="Tekijä">
        <w:r w:rsidR="007D797C" w:rsidDel="00290BCB">
          <w:rPr>
            <w:rStyle w:val="Sivunumero"/>
          </w:rPr>
          <w:delText>Effective-timella (IVL_TS) voidaan kuvata, millä ajanjaksolla tai mitä ajankohtaa ennen/minkä jälkeen tavoitteeseen pyritään.</w:delText>
        </w:r>
      </w:del>
    </w:p>
    <w:p w14:paraId="6923F8B6" w14:textId="77777777" w:rsidR="00E747FD" w:rsidRDefault="00E747FD" w:rsidP="00E747FD"/>
    <w:p w14:paraId="24094D76" w14:textId="77777777" w:rsidR="00E747FD" w:rsidRDefault="00E747FD" w:rsidP="00E747F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747FD" w:rsidRPr="00290BCB" w14:paraId="04CCE889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D7E90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49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492" w:author="Tekijä"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290BCB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Yksilöivän tekijän ehto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191D13DC" w14:textId="77777777" w:rsidR="00290BCB" w:rsidRPr="009876F0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49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94" w:author="Tekijä"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9876F0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9876F0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9876F0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9876F0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0B8FA595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49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96" w:author="Tekijä">
              <w:r w:rsidRPr="009876F0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20D0039F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ins w:id="149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498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213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1.2.246.6.12.2002.345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Yksilöivän tekijän ehto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6727B0F8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49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500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8BCFB7F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50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502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#OID1.2.246.10.1234567.11.2014.300.21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05093C70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50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504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E604D8F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50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506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IVL_PQ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unit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mmol/l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5F8C3B9E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50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508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high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10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1D7FFFB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50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510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value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76840304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51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512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290BCB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214 Yksilöivä tekijän ehdon lisätieto, muutettu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4174B18E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51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514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34CC6D3A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51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516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21871F57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ins w:id="151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518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214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1.2.246.6.12.2002.345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Yksilöivän tekijän ehdon lisätieto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57CA1B34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51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520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F82887B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52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522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#OID1.2.246.10.1234567.11.2014.300.22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4DBADAC8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52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524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4680D7D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52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526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6DA3E49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52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528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D947A78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52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530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42B227D" w14:textId="77777777" w:rsidR="00E747FD" w:rsidRPr="00290BCB" w:rsidDel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53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ins w:id="1532" w:author="Tekijä"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  <w:del w:id="1533" w:author="Tekijä">
              <w:r w:rsidR="00E747FD"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="00E747FD" w:rsidRPr="00290BCB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entryRelationship</w:delText>
              </w:r>
              <w:r w:rsidR="00E747FD" w:rsidRPr="00290BCB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typeCode</w:delText>
              </w:r>
              <w:r w:rsidR="00E747FD"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E747FD"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COMP</w:delText>
              </w:r>
              <w:r w:rsidR="00E747FD"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  <w:r w:rsidR="00E747FD"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</w:del>
          </w:p>
          <w:p w14:paraId="75D6E787" w14:textId="77777777" w:rsidR="00E747FD" w:rsidRPr="00290BCB" w:rsidDel="00290BCB" w:rsidRDefault="00E747FD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53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535" w:author="Tekijä"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  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classCode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OBS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moodCode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EVN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507D293E" w14:textId="77777777" w:rsidR="00E747FD" w:rsidRPr="00290BCB" w:rsidDel="00290BCB" w:rsidRDefault="00E747FD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536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537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code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code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213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codeSystem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sz w:val="18"/>
                  <w:szCs w:val="18"/>
                  <w:lang w:val="en-US" w:eastAsia="fi-FI"/>
                </w:rPr>
                <w:delText>1.2.246.6.12.2002.323.2012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/&gt;</w:delText>
              </w:r>
            </w:del>
          </w:p>
          <w:p w14:paraId="6CA40B75" w14:textId="77777777" w:rsidR="00E747FD" w:rsidRPr="00290BCB" w:rsidDel="00290BCB" w:rsidRDefault="00E747FD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53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539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text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6C5882D5" w14:textId="77777777" w:rsidR="00E747FD" w:rsidRPr="00290BCB" w:rsidDel="00290BCB" w:rsidRDefault="00E747FD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54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541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9E4BB7"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#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OID1.2.246.10.123456.11.2012.160</w:delText>
              </w:r>
              <w:r w:rsidRPr="00290BCB" w:rsidDel="00290BCB">
                <w:rPr>
                  <w:rStyle w:val="Sivunumero"/>
                  <w:rFonts w:ascii="Courier New" w:hAnsi="Courier New" w:cs="Courier New"/>
                  <w:sz w:val="18"/>
                  <w:szCs w:val="18"/>
                  <w:lang w:val="en-US"/>
                </w:rPr>
                <w:delText>.25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1AA024FC" w14:textId="77777777" w:rsidR="00E747FD" w:rsidRPr="00290BCB" w:rsidDel="00290BCB" w:rsidRDefault="00E747FD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542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543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text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CB797EA" w14:textId="77777777" w:rsidR="00DA7E0E" w:rsidRPr="00290BCB" w:rsidDel="00290BCB" w:rsidRDefault="00E747FD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544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545" w:author="Tekijä"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    </w:delText>
              </w:r>
              <w:r w:rsidR="00DA7E0E"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="00DA7E0E" w:rsidRPr="00290BCB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="00DA7E0E" w:rsidRPr="00290BCB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xsi:type</w:delText>
              </w:r>
              <w:r w:rsidR="00DA7E0E"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DA1D68"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IVL_</w:delText>
              </w:r>
              <w:r w:rsidR="007D797C"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PQ</w:delText>
              </w:r>
              <w:r w:rsidR="00DA7E0E"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7A4BA09B" w14:textId="77777777" w:rsidR="00DA1D68" w:rsidRPr="00290BCB" w:rsidDel="00290BCB" w:rsidRDefault="00DA1D68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546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547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      </w:delText>
              </w:r>
              <w:r w:rsidRPr="00290BCB" w:rsidDel="00290BCB">
                <w:rPr>
                  <w:rStyle w:val="Sivunumero"/>
                  <w:rFonts w:ascii="Courier New" w:hAnsi="Courier New" w:cs="Courier New"/>
                  <w:sz w:val="18"/>
                  <w:szCs w:val="18"/>
                  <w:lang w:val="en-US"/>
                </w:rPr>
                <w:delText xml:space="preserve"> 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 xml:space="preserve">low 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=""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inclusive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true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""/&gt;</w:delText>
              </w:r>
            </w:del>
          </w:p>
          <w:p w14:paraId="425D47C7" w14:textId="77777777" w:rsidR="00DA1D68" w:rsidRPr="00290BCB" w:rsidDel="00290BCB" w:rsidRDefault="00DA1D68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548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549" w:author="Tekijä">
              <w:r w:rsidRPr="00290BCB" w:rsidDel="00290BCB">
                <w:rPr>
                  <w:rStyle w:val="Sivunumero"/>
                  <w:rFonts w:ascii="Courier New" w:hAnsi="Courier New" w:cs="Courier New"/>
                  <w:sz w:val="18"/>
                  <w:szCs w:val="18"/>
                  <w:lang w:val="en-US"/>
                </w:rPr>
                <w:delText xml:space="preserve"> 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       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 xml:space="preserve">high 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=""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inclusive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true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""/&gt;</w:delText>
              </w:r>
            </w:del>
          </w:p>
          <w:p w14:paraId="0F9785AC" w14:textId="77777777" w:rsidR="00DA7E0E" w:rsidRPr="00290BCB" w:rsidDel="00290BCB" w:rsidRDefault="00DA7E0E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55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551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    </w:delText>
              </w:r>
              <w:r w:rsidR="00DA1D68"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2EFCBEF" w14:textId="77777777" w:rsidR="00DA7E0E" w:rsidRPr="00290BCB" w:rsidDel="00290BCB" w:rsidRDefault="00DA7E0E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55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553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#OID1.2.246.10.123456.11.2012.160.2</w:delText>
              </w:r>
              <w:r w:rsidR="00DA1D68"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6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046F6F5D" w14:textId="77777777" w:rsidR="00DA7E0E" w:rsidRPr="00290BCB" w:rsidDel="00290BCB" w:rsidRDefault="00DA7E0E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554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555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="00DA1D68"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20FE69A" w14:textId="77777777" w:rsidR="00E747FD" w:rsidRPr="00290BCB" w:rsidDel="00290BCB" w:rsidRDefault="00DA7E0E" w:rsidP="00290BCB">
            <w:pPr>
              <w:suppressAutoHyphens/>
              <w:autoSpaceDE w:val="0"/>
              <w:autoSpaceDN w:val="0"/>
              <w:adjustRightInd w:val="0"/>
              <w:rPr>
                <w:del w:id="1556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</w:rPr>
            </w:pPr>
            <w:del w:id="1557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&lt;/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value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770E750A" w14:textId="77777777" w:rsidR="00E747FD" w:rsidRPr="00290BCB" w:rsidDel="00290BCB" w:rsidRDefault="00E747FD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55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559" w:author="Tekijä"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   &lt;/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0ACEB56" w14:textId="77777777" w:rsidR="00E747FD" w:rsidRPr="00290BCB" w:rsidRDefault="00E747FD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del w:id="1560" w:author="Tekijä"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entryRelationship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</w:tc>
      </w:tr>
    </w:tbl>
    <w:p w14:paraId="44017C47" w14:textId="77777777" w:rsidR="00E747FD" w:rsidRPr="00A35135" w:rsidRDefault="00E747FD" w:rsidP="00E747FD"/>
    <w:p w14:paraId="08099116" w14:textId="77777777" w:rsidR="00C72366" w:rsidRDefault="00C72366" w:rsidP="00C72366">
      <w:pPr>
        <w:pStyle w:val="Otsikko2"/>
      </w:pPr>
      <w:bookmarkStart w:id="1561" w:name="_Toc412718359"/>
      <w:r>
        <w:t>Hoidon toteutus ja keinot</w:t>
      </w:r>
      <w:bookmarkEnd w:id="1561"/>
    </w:p>
    <w:p w14:paraId="720FB2AF" w14:textId="77777777" w:rsidR="00C72366" w:rsidDel="00290BCB" w:rsidRDefault="00C72366" w:rsidP="00C72366">
      <w:pPr>
        <w:rPr>
          <w:del w:id="1562" w:author="Tekijä"/>
          <w:lang w:val="en-US"/>
        </w:rPr>
      </w:pPr>
    </w:p>
    <w:p w14:paraId="5F46DE88" w14:textId="77777777" w:rsidR="00C72366" w:rsidRPr="00C72366" w:rsidRDefault="00C72366" w:rsidP="00C72366">
      <w:r w:rsidRPr="00C72366">
        <w:t xml:space="preserve">Hoidon toteutus ja keinot sijoitetaan oman otsikkotasonsa alle. </w:t>
      </w:r>
      <w:r>
        <w:t>Otsikkona käytetään ”jatkohoidon järjestämistä koskevat tiedot”.</w:t>
      </w:r>
    </w:p>
    <w:p w14:paraId="3CD3E418" w14:textId="77777777" w:rsidR="00C72366" w:rsidRPr="002920A9" w:rsidRDefault="00C72366" w:rsidP="00C72366"/>
    <w:p w14:paraId="27E23AA5" w14:textId="77777777" w:rsidR="00C72366" w:rsidRDefault="00C72366" w:rsidP="00C72366">
      <w:r>
        <w:t xml:space="preserve">Otsikon koodi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on 23.</w:t>
      </w:r>
    </w:p>
    <w:p w14:paraId="2CF0A22F" w14:textId="77777777" w:rsidR="00C72366" w:rsidRDefault="00C72366" w:rsidP="00C723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72366" w:rsidRPr="00290BCB" w14:paraId="14A7C3A8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C18A" w14:textId="77777777" w:rsidR="00C72366" w:rsidRPr="00290BCB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42F8427" w14:textId="77777777" w:rsidR="00C72366" w:rsidRPr="00290BCB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section</w:t>
            </w:r>
            <w:del w:id="1563" w:author="Tekijä">
              <w:r w:rsidRPr="00290BCB" w:rsidDel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delText xml:space="preserve"> 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delText>ID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OID1.2.246.10.1234567.11.2012.160.30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"</w:delText>
              </w:r>
            </w:del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DEDAEC7" w14:textId="13C2D6DC" w:rsidR="00C72366" w:rsidRPr="00290BCB" w:rsidRDefault="00C72366" w:rsidP="00290BCB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del w:id="1564" w:author="Tekijä">
              <w:r w:rsidRPr="00290BCB" w:rsidDel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</w:del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23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1.2.246.537.6.14.2006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AR/YDIN Otsikot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1565" w:author="Tekijä">
              <w:r w:rsidRPr="00290BCB" w:rsidDel="006A6799">
                <w:rPr>
                  <w:rFonts w:ascii="Courier New" w:hAnsi="Courier New" w:cs="Courier New"/>
                  <w:sz w:val="18"/>
                  <w:szCs w:val="18"/>
                </w:rPr>
                <w:delText xml:space="preserve"> </w:delText>
              </w:r>
            </w:del>
            <w:r w:rsidRPr="00290BCB">
              <w:rPr>
                <w:rFonts w:ascii="Courier New" w:hAnsi="Courier New" w:cs="Courier New"/>
                <w:sz w:val="18"/>
                <w:szCs w:val="18"/>
              </w:rPr>
              <w:t>Jatkohoidon järjestämistä koskevat tiedot</w:t>
            </w:r>
            <w:del w:id="1566" w:author="Tekijä">
              <w:r w:rsidRPr="00290BCB" w:rsidDel="006A679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 xml:space="preserve"> </w:delText>
              </w:r>
            </w:del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256BD44" w14:textId="23C6EA18" w:rsidR="00C72366" w:rsidRPr="00290BCB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title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ins w:id="1567" w:author="Tekijä">
              <w:r w:rsidR="006A6799" w:rsidRPr="00290BCB">
                <w:rPr>
                  <w:rFonts w:ascii="Courier New" w:hAnsi="Courier New" w:cs="Courier New"/>
                  <w:sz w:val="18"/>
                  <w:szCs w:val="18"/>
                </w:rPr>
                <w:t xml:space="preserve"> Jatkohoidon järjestämistä koskevat tiedot</w:t>
              </w:r>
            </w:ins>
            <w:del w:id="1568" w:author="Tekijä">
              <w:r w:rsidRPr="00290BCB" w:rsidDel="006A679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Hoidon toteutus ja keinot</w:delText>
              </w:r>
            </w:del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title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</w:tc>
      </w:tr>
    </w:tbl>
    <w:p w14:paraId="0309B15E" w14:textId="77777777" w:rsidR="00C72366" w:rsidRPr="00C72366" w:rsidRDefault="00C72366" w:rsidP="00C72366"/>
    <w:p w14:paraId="25E61281" w14:textId="77777777" w:rsidR="00C72366" w:rsidRPr="00C72366" w:rsidRDefault="00C72366" w:rsidP="00C72366">
      <w:pPr>
        <w:pStyle w:val="Otsikko3"/>
      </w:pPr>
      <w:bookmarkStart w:id="1569" w:name="_Toc412718360"/>
      <w:r>
        <w:t>Hoidon toteutus ja keinot tekstinä</w:t>
      </w:r>
      <w:bookmarkEnd w:id="1569"/>
    </w:p>
    <w:p w14:paraId="0660B0EA" w14:textId="77777777" w:rsidR="00C72366" w:rsidRPr="00C72366" w:rsidDel="00290BCB" w:rsidRDefault="00C72366" w:rsidP="00C72366">
      <w:pPr>
        <w:rPr>
          <w:del w:id="1570" w:author="Tekijä"/>
        </w:rPr>
      </w:pPr>
    </w:p>
    <w:p w14:paraId="466FC784" w14:textId="77777777" w:rsidR="00C72366" w:rsidRPr="001D5498" w:rsidRDefault="00C72366" w:rsidP="00C72366">
      <w:r>
        <w:t>Ensimmäinen entry</w:t>
      </w:r>
      <w:r w:rsidR="006A5367">
        <w:t xml:space="preserve"> aloitetaan observation-element</w:t>
      </w:r>
      <w:r>
        <w:t xml:space="preserve">illä, jossa code-elementtiin asetetaan kenttäkoodi 301 hoidon toteutus ja keinot. Kenttäkoodin koodisto on </w:t>
      </w:r>
      <w:r w:rsidR="00AF5158">
        <w:t>1.2.246.6.12.2002.</w:t>
      </w:r>
      <w:del w:id="1571" w:author="Tekijä">
        <w:r w:rsidR="00AF5158" w:rsidDel="00290BCB">
          <w:delText>323.2012</w:delText>
        </w:r>
      </w:del>
      <w:ins w:id="1572" w:author="Tekijä">
        <w:r w:rsidR="00290BCB">
          <w:t>345</w:t>
        </w:r>
      </w:ins>
      <w:r>
        <w:t>. Text-elementistä viitataan tämän tietokokonaisuuden section/text-OID:iin</w:t>
      </w:r>
      <w:del w:id="1573" w:author="Tekijä">
        <w:r w:rsidDel="00BE0C19">
          <w:delText xml:space="preserve">. Value-elementin </w:delText>
        </w:r>
        <w:r w:rsidRPr="001D5498" w:rsidDel="00BE0C19">
          <w:delText>original</w:delText>
        </w:r>
        <w:r w:rsidDel="00BE0C19">
          <w:delText xml:space="preserve">Text/reference-elementistä viitataan käyttäjän syöttämään </w:delText>
        </w:r>
      </w:del>
      <w:ins w:id="1574" w:author="Tekijä">
        <w:r w:rsidR="00BE0C19">
          <w:t xml:space="preserve">, missä on </w:t>
        </w:r>
      </w:ins>
      <w:r w:rsidR="009C7BE4">
        <w:t>”</w:t>
      </w:r>
      <w:r>
        <w:t>hoidon toteutus ja keinot</w:t>
      </w:r>
      <w:r w:rsidR="009C7BE4">
        <w:t>”</w:t>
      </w:r>
      <w:r>
        <w:t xml:space="preserve"> - teksti</w:t>
      </w:r>
      <w:ins w:id="1575" w:author="Tekijä">
        <w:r w:rsidR="00BE0C19">
          <w:t>nä</w:t>
        </w:r>
      </w:ins>
      <w:del w:id="1576" w:author="Tekijä">
        <w:r w:rsidDel="00BE0C19">
          <w:delText>in</w:delText>
        </w:r>
      </w:del>
      <w:r>
        <w:t>.</w:t>
      </w:r>
    </w:p>
    <w:p w14:paraId="4945E9DF" w14:textId="77777777" w:rsidR="00C72366" w:rsidDel="00290BCB" w:rsidRDefault="00C72366" w:rsidP="00C72366">
      <w:pPr>
        <w:rPr>
          <w:del w:id="1577" w:author="Tekijä"/>
        </w:rPr>
      </w:pPr>
    </w:p>
    <w:p w14:paraId="1A29DE77" w14:textId="77777777" w:rsidR="00C72366" w:rsidRDefault="00C72366" w:rsidP="00C723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72366" w:rsidRPr="00290BCB" w14:paraId="531902A7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83586" w14:textId="77777777" w:rsidR="00290BCB" w:rsidRPr="00290BCB" w:rsidRDefault="00290BCB" w:rsidP="00290BCB">
            <w:pPr>
              <w:autoSpaceDE w:val="0"/>
              <w:autoSpaceDN w:val="0"/>
              <w:adjustRightInd w:val="0"/>
              <w:jc w:val="left"/>
              <w:rPr>
                <w:ins w:id="157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79" w:author="Tekijä"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entry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143A3BA9" w14:textId="77777777" w:rsidR="00290BCB" w:rsidRPr="00290BCB" w:rsidRDefault="00290BCB" w:rsidP="00290BCB">
            <w:pPr>
              <w:autoSpaceDE w:val="0"/>
              <w:autoSpaceDN w:val="0"/>
              <w:adjustRightInd w:val="0"/>
              <w:jc w:val="left"/>
              <w:rPr>
                <w:ins w:id="158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81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290BCB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määrittelyn versio, jonka mukaisesti entry tehty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190F7E0A" w14:textId="77777777" w:rsidR="00290BCB" w:rsidRPr="00290BCB" w:rsidRDefault="00290BCB" w:rsidP="00290BCB">
            <w:pPr>
              <w:autoSpaceDE w:val="0"/>
              <w:autoSpaceDN w:val="0"/>
              <w:adjustRightInd w:val="0"/>
              <w:jc w:val="left"/>
              <w:rPr>
                <w:ins w:id="158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83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templateId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root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1.2.246.777.11.2015.X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02630F97" w14:textId="77777777" w:rsidR="00290BCB" w:rsidRPr="00290BCB" w:rsidRDefault="00290BCB" w:rsidP="00290BCB">
            <w:pPr>
              <w:autoSpaceDE w:val="0"/>
              <w:autoSpaceDN w:val="0"/>
              <w:adjustRightInd w:val="0"/>
              <w:jc w:val="left"/>
              <w:rPr>
                <w:ins w:id="1584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85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290BCB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hoidon toteutus ja keinot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2D59D20C" w14:textId="77777777" w:rsidR="00290BCB" w:rsidRPr="00290BCB" w:rsidRDefault="00290BCB" w:rsidP="00290BCB">
            <w:pPr>
              <w:autoSpaceDE w:val="0"/>
              <w:autoSpaceDN w:val="0"/>
              <w:adjustRightInd w:val="0"/>
              <w:jc w:val="left"/>
              <w:rPr>
                <w:ins w:id="158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587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69DBE70F" w14:textId="77777777" w:rsidR="00290BCB" w:rsidRPr="00290BCB" w:rsidRDefault="00290BCB" w:rsidP="00290BCB">
            <w:pPr>
              <w:autoSpaceDE w:val="0"/>
              <w:autoSpaceDN w:val="0"/>
              <w:adjustRightInd w:val="0"/>
              <w:ind w:left="568" w:hanging="568"/>
              <w:jc w:val="left"/>
              <w:rPr>
                <w:ins w:id="158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89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code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301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1.2.246.6.12.2002.345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displayName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Hoidon toteutus ja keinot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343C0CFB" w14:textId="77777777" w:rsidR="00290BCB" w:rsidRPr="00290BCB" w:rsidRDefault="00290BCB" w:rsidP="00290BCB">
            <w:pPr>
              <w:autoSpaceDE w:val="0"/>
              <w:autoSpaceDN w:val="0"/>
              <w:adjustRightInd w:val="0"/>
              <w:jc w:val="left"/>
              <w:rPr>
                <w:ins w:id="159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591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ECACD8D" w14:textId="77777777" w:rsidR="00290BCB" w:rsidRPr="00290BCB" w:rsidRDefault="00290BCB" w:rsidP="00290BCB">
            <w:pPr>
              <w:autoSpaceDE w:val="0"/>
              <w:autoSpaceDN w:val="0"/>
              <w:adjustRightInd w:val="0"/>
              <w:jc w:val="left"/>
              <w:rPr>
                <w:ins w:id="159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593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#OID1.2.246.10.1234567.11.2014.300.27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453C884B" w14:textId="77777777" w:rsidR="00290BCB" w:rsidRPr="00290BCB" w:rsidRDefault="00290BCB" w:rsidP="00290BCB">
            <w:pPr>
              <w:autoSpaceDE w:val="0"/>
              <w:autoSpaceDN w:val="0"/>
              <w:adjustRightInd w:val="0"/>
              <w:jc w:val="left"/>
              <w:rPr>
                <w:ins w:id="159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595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3E4578A4" w14:textId="77777777" w:rsidR="00290BCB" w:rsidRPr="00290BCB" w:rsidRDefault="00290BCB" w:rsidP="00290BCB">
            <w:pPr>
              <w:autoSpaceDE w:val="0"/>
              <w:autoSpaceDN w:val="0"/>
              <w:adjustRightInd w:val="0"/>
              <w:jc w:val="left"/>
              <w:rPr>
                <w:ins w:id="159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597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A320BCA" w14:textId="77777777" w:rsidR="00C72366" w:rsidRPr="00290BCB" w:rsidDel="00290BCB" w:rsidRDefault="00290BCB" w:rsidP="005C42FC">
            <w:pPr>
              <w:autoSpaceDE w:val="0"/>
              <w:autoSpaceDN w:val="0"/>
              <w:adjustRightInd w:val="0"/>
              <w:rPr>
                <w:del w:id="1598" w:author="Tekijä"/>
                <w:rFonts w:ascii="Courier New" w:hAnsi="Courier New" w:cs="Courier New"/>
                <w:color w:val="000000"/>
                <w:sz w:val="18"/>
                <w:highlight w:val="white"/>
                <w:lang w:val="fr-FR" w:eastAsia="fi-FI"/>
              </w:rPr>
            </w:pPr>
            <w:ins w:id="1599" w:author="Tekijä"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  <w:del w:id="1600" w:author="Tekijä">
              <w:r w:rsidR="00C72366"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&lt;</w:delText>
              </w:r>
              <w:r w:rsidR="00C72366"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 w:eastAsia="fi-FI"/>
                </w:rPr>
                <w:delText>observation</w:delText>
              </w:r>
              <w:r w:rsidR="00AE4B49"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</w:delText>
              </w:r>
              <w:r w:rsidR="00AE4B49"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>classCode</w:delText>
              </w:r>
              <w:r w:rsidR="00AE4B49"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AE4B49"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OBS</w:delText>
              </w:r>
              <w:r w:rsidR="00AE4B49"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</w:delText>
              </w:r>
              <w:r w:rsidR="00AE4B49"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 xml:space="preserve"> moodCode</w:delText>
              </w:r>
              <w:r w:rsidR="00AE4B49"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AE4B49"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EVN</w:delText>
              </w:r>
              <w:r w:rsidR="00AE4B49"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"&gt;</w:delText>
              </w:r>
            </w:del>
          </w:p>
          <w:p w14:paraId="3CFB008D" w14:textId="77777777" w:rsidR="00C72366" w:rsidRPr="00290BCB" w:rsidDel="00290BCB" w:rsidRDefault="00C72366" w:rsidP="005C42FC">
            <w:pPr>
              <w:autoSpaceDE w:val="0"/>
              <w:autoSpaceDN w:val="0"/>
              <w:adjustRightInd w:val="0"/>
              <w:rPr>
                <w:del w:id="1601" w:author="Tekijä"/>
                <w:rFonts w:ascii="Courier New" w:hAnsi="Courier New" w:cs="Courier New"/>
                <w:color w:val="0000FF"/>
                <w:sz w:val="18"/>
                <w:highlight w:val="white"/>
                <w:lang w:val="fr-FR" w:eastAsia="fi-FI"/>
              </w:rPr>
            </w:pPr>
            <w:del w:id="1602" w:author="Tekijä"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      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 w:eastAsia="fi-FI"/>
                </w:rPr>
                <w:delText>code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 w:eastAsia="fi-FI"/>
                </w:rPr>
                <w:delText xml:space="preserve"> code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 w:eastAsia="fi-FI"/>
                </w:rPr>
                <w:delText>301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"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 w:eastAsia="fi-FI"/>
                </w:rPr>
                <w:delText xml:space="preserve"> codeSystem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sz w:val="18"/>
                  <w:lang w:val="fr-FR" w:eastAsia="fi-FI"/>
                </w:rPr>
                <w:delText>1.2.246.6.12.2002.323.2012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"/&gt;</w:delText>
              </w:r>
            </w:del>
          </w:p>
          <w:p w14:paraId="0450F599" w14:textId="77777777" w:rsidR="00C72366" w:rsidRPr="00290BCB" w:rsidDel="00290BCB" w:rsidRDefault="00C72366" w:rsidP="005C42FC">
            <w:pPr>
              <w:autoSpaceDE w:val="0"/>
              <w:autoSpaceDN w:val="0"/>
              <w:adjustRightInd w:val="0"/>
              <w:rPr>
                <w:del w:id="1603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1604" w:author="Tekijä"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     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text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&gt;</w:delText>
              </w:r>
            </w:del>
          </w:p>
          <w:p w14:paraId="30EA8FED" w14:textId="77777777" w:rsidR="00C72366" w:rsidRPr="00290BCB" w:rsidDel="00290BCB" w:rsidRDefault="00C72366" w:rsidP="005C42FC">
            <w:pPr>
              <w:autoSpaceDE w:val="0"/>
              <w:autoSpaceDN w:val="0"/>
              <w:adjustRightInd w:val="0"/>
              <w:rPr>
                <w:del w:id="1605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1606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 xml:space="preserve">          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reference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GB" w:eastAsia="fi-FI"/>
                </w:rPr>
                <w:delText xml:space="preserve"> value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>#OID1.2.246.10.123456.11.2012.160.31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"/&gt;</w:delText>
              </w:r>
            </w:del>
          </w:p>
          <w:p w14:paraId="31A04A6B" w14:textId="77777777" w:rsidR="00C72366" w:rsidRPr="00290BCB" w:rsidDel="00290BCB" w:rsidRDefault="00C72366" w:rsidP="005C42FC">
            <w:pPr>
              <w:autoSpaceDE w:val="0"/>
              <w:autoSpaceDN w:val="0"/>
              <w:adjustRightInd w:val="0"/>
              <w:rPr>
                <w:del w:id="1607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1608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 xml:space="preserve">      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&lt;/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text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&gt;</w:delText>
              </w:r>
            </w:del>
          </w:p>
          <w:p w14:paraId="6D53C41C" w14:textId="77777777" w:rsidR="00C72366" w:rsidRPr="00290BCB" w:rsidDel="00290BCB" w:rsidRDefault="00C72366" w:rsidP="005C42FC">
            <w:pPr>
              <w:autoSpaceDE w:val="0"/>
              <w:autoSpaceDN w:val="0"/>
              <w:adjustRightInd w:val="0"/>
              <w:jc w:val="left"/>
              <w:rPr>
                <w:del w:id="1609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610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 w:eastAsia="fi-FI"/>
                </w:rPr>
                <w:delText xml:space="preserve">      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value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xsi:type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CV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nullFlavor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="00495FC8"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UNK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"&gt;</w:delText>
              </w:r>
            </w:del>
          </w:p>
          <w:p w14:paraId="41974CD3" w14:textId="77777777" w:rsidR="00C72366" w:rsidRPr="00290BCB" w:rsidDel="00290BCB" w:rsidRDefault="00C72366" w:rsidP="005C42FC">
            <w:pPr>
              <w:autoSpaceDE w:val="0"/>
              <w:autoSpaceDN w:val="0"/>
              <w:adjustRightInd w:val="0"/>
              <w:jc w:val="left"/>
              <w:rPr>
                <w:del w:id="1611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612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    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originalText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646B0ECB" w14:textId="77777777" w:rsidR="00C72366" w:rsidRPr="00290BCB" w:rsidDel="00290BCB" w:rsidRDefault="00C72366" w:rsidP="005C42FC">
            <w:pPr>
              <w:autoSpaceDE w:val="0"/>
              <w:autoSpaceDN w:val="0"/>
              <w:adjustRightInd w:val="0"/>
              <w:jc w:val="left"/>
              <w:rPr>
                <w:del w:id="1613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614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reference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value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#OID1.2.246.10.123456.11.2012.160.32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"/&gt;</w:delText>
              </w:r>
            </w:del>
          </w:p>
          <w:p w14:paraId="7A238145" w14:textId="77777777" w:rsidR="00C72366" w:rsidRPr="00290BCB" w:rsidDel="00290BCB" w:rsidRDefault="00C72366" w:rsidP="005C42FC">
            <w:pPr>
              <w:autoSpaceDE w:val="0"/>
              <w:autoSpaceDN w:val="0"/>
              <w:adjustRightInd w:val="0"/>
              <w:jc w:val="left"/>
              <w:rPr>
                <w:del w:id="1615" w:author="Tekijä"/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del w:id="1616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&lt;/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originalText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3F233A1D" w14:textId="77777777" w:rsidR="00C72366" w:rsidRPr="00290BCB" w:rsidDel="00290BCB" w:rsidRDefault="00C72366" w:rsidP="005C42FC">
            <w:pPr>
              <w:autoSpaceDE w:val="0"/>
              <w:autoSpaceDN w:val="0"/>
              <w:adjustRightInd w:val="0"/>
              <w:rPr>
                <w:del w:id="1617" w:author="Tekijä"/>
                <w:rFonts w:ascii="Courier New" w:hAnsi="Courier New" w:cs="Courier New"/>
                <w:color w:val="0000FF"/>
                <w:sz w:val="18"/>
                <w:highlight w:val="white"/>
              </w:rPr>
            </w:pPr>
            <w:del w:id="1618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&lt;/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delText>value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&gt;</w:delText>
              </w:r>
            </w:del>
          </w:p>
          <w:p w14:paraId="457942BA" w14:textId="77777777" w:rsidR="00C72366" w:rsidRPr="00290BCB" w:rsidDel="00290BCB" w:rsidRDefault="00C72366" w:rsidP="005C42FC">
            <w:pPr>
              <w:autoSpaceDE w:val="0"/>
              <w:autoSpaceDN w:val="0"/>
              <w:adjustRightInd w:val="0"/>
              <w:rPr>
                <w:del w:id="1619" w:author="Tekijä"/>
                <w:rFonts w:ascii="Courier New" w:hAnsi="Courier New" w:cs="Courier New"/>
                <w:color w:val="000000"/>
                <w:sz w:val="18"/>
                <w:highlight w:val="white"/>
                <w:lang w:eastAsia="fi-FI"/>
              </w:rPr>
            </w:pPr>
            <w:del w:id="1620" w:author="Tekijä"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eastAsia="fi-FI"/>
                </w:rPr>
                <w:delText>&lt;/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eastAsia="fi-FI"/>
                </w:rPr>
                <w:delText>observation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eastAsia="fi-FI"/>
                </w:rPr>
                <w:delText>&gt;</w:delText>
              </w:r>
            </w:del>
          </w:p>
          <w:p w14:paraId="5801AB64" w14:textId="77777777" w:rsidR="00C72366" w:rsidRPr="00290BCB" w:rsidRDefault="00C72366" w:rsidP="005C42F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</w:p>
        </w:tc>
      </w:tr>
    </w:tbl>
    <w:p w14:paraId="0187AD05" w14:textId="77777777" w:rsidR="00C72366" w:rsidRDefault="00C72366" w:rsidP="00C87AC7"/>
    <w:p w14:paraId="4D053EF4" w14:textId="77777777" w:rsidR="00C72366" w:rsidRDefault="00C72366" w:rsidP="00540877">
      <w:pPr>
        <w:pStyle w:val="Otsikko3"/>
      </w:pPr>
      <w:bookmarkStart w:id="1621" w:name="_Toc412718361"/>
      <w:r>
        <w:t>Terveydenhuollon toimintayksikkö</w:t>
      </w:r>
      <w:bookmarkEnd w:id="1621"/>
    </w:p>
    <w:p w14:paraId="5D4D01F0" w14:textId="77777777" w:rsidR="00C72366" w:rsidRDefault="00C72366" w:rsidP="00C72366">
      <w:pPr>
        <w:rPr>
          <w:lang w:val="en-US"/>
        </w:rPr>
      </w:pPr>
    </w:p>
    <w:p w14:paraId="6E503DAF" w14:textId="77777777" w:rsidR="004A6E82" w:rsidRDefault="00C72366" w:rsidP="004A6E82">
      <w:pPr>
        <w:jc w:val="left"/>
        <w:rPr>
          <w:rFonts w:ascii="Arial" w:hAnsi="Arial" w:cs="Arial"/>
          <w:color w:val="000000"/>
          <w:sz w:val="20"/>
        </w:rPr>
      </w:pPr>
      <w:r w:rsidRPr="00C72366">
        <w:t>Terveydenhu</w:t>
      </w:r>
      <w:r w:rsidR="0010030E">
        <w:t xml:space="preserve">ollon </w:t>
      </w:r>
      <w:r w:rsidR="0010030E" w:rsidRPr="00BE0C19">
        <w:rPr>
          <w:szCs w:val="24"/>
        </w:rPr>
        <w:t>toimintayks</w:t>
      </w:r>
      <w:r w:rsidR="004A6E82" w:rsidRPr="00BE0C19">
        <w:rPr>
          <w:szCs w:val="24"/>
        </w:rPr>
        <w:t xml:space="preserve">ikkötiedot sijoitetaan omaan entryynsä. Koska tieto on toistuva, käytetään  organizer-rakennetta, jossa &lt;component&gt;&lt;encounter&gt;&lt;component&gt;-rakenne toistuu. TemplateId:ssä organizerille annetaan arvo </w:t>
      </w:r>
      <w:r w:rsidR="00AF5158" w:rsidRPr="00BE0C19">
        <w:rPr>
          <w:color w:val="000000"/>
          <w:szCs w:val="24"/>
          <w:highlight w:val="white"/>
        </w:rPr>
        <w:t>1.2.246.6.12.2002.3</w:t>
      </w:r>
      <w:del w:id="1622" w:author="Tekijä">
        <w:r w:rsidR="00AF5158" w:rsidRPr="00BE0C19" w:rsidDel="00BE0C19">
          <w:rPr>
            <w:color w:val="000000"/>
            <w:szCs w:val="24"/>
            <w:highlight w:val="white"/>
          </w:rPr>
          <w:delText>23.2012</w:delText>
        </w:r>
      </w:del>
      <w:ins w:id="1623" w:author="Tekijä">
        <w:r w:rsidR="00BE0C19" w:rsidRPr="00BE0C19">
          <w:rPr>
            <w:color w:val="000000"/>
            <w:szCs w:val="24"/>
            <w:highlight w:val="white"/>
          </w:rPr>
          <w:t>45</w:t>
        </w:r>
      </w:ins>
      <w:r w:rsidR="004A6E82" w:rsidRPr="00BE0C19">
        <w:rPr>
          <w:color w:val="000000"/>
          <w:szCs w:val="24"/>
          <w:highlight w:val="white"/>
        </w:rPr>
        <w:t>.</w:t>
      </w:r>
      <w:r w:rsidR="004A6E82" w:rsidRPr="00BE0C19">
        <w:rPr>
          <w:rStyle w:val="Sivunumero"/>
          <w:szCs w:val="24"/>
        </w:rPr>
        <w:t>302</w:t>
      </w:r>
      <w:r w:rsidR="004A6E82" w:rsidRPr="00BE0C19">
        <w:rPr>
          <w:color w:val="000000"/>
          <w:szCs w:val="24"/>
        </w:rPr>
        <w:t xml:space="preserve"> ja statusCode on “active”.</w:t>
      </w:r>
    </w:p>
    <w:p w14:paraId="175B5930" w14:textId="77777777" w:rsidR="004A6E82" w:rsidRDefault="004A6E82" w:rsidP="004A6E82">
      <w:pPr>
        <w:jc w:val="left"/>
        <w:rPr>
          <w:rFonts w:ascii="Arial" w:hAnsi="Arial" w:cs="Arial"/>
          <w:color w:val="000000"/>
          <w:sz w:val="20"/>
        </w:rPr>
      </w:pPr>
    </w:p>
    <w:p w14:paraId="26794E98" w14:textId="77777777" w:rsidR="004A6E82" w:rsidRPr="00DE2D98" w:rsidDel="00BE0C19" w:rsidRDefault="004A6E82" w:rsidP="004A6E82">
      <w:pPr>
        <w:jc w:val="left"/>
        <w:rPr>
          <w:del w:id="1624" w:author="Tekijä"/>
          <w:lang w:val="en-US"/>
        </w:rPr>
      </w:pPr>
    </w:p>
    <w:p w14:paraId="16C8F3FD" w14:textId="77777777" w:rsidR="004A6E82" w:rsidRPr="00DE2D98" w:rsidDel="00BE0C19" w:rsidRDefault="004A6E82" w:rsidP="004A6E82">
      <w:pPr>
        <w:rPr>
          <w:del w:id="1625" w:author="Tekijä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A6E82" w:rsidRPr="00DE2D98" w14:paraId="434A84A8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F16D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DEEA523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1741EE95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templateId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root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AF5158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1.2.246.6.12.2002.</w:t>
            </w:r>
            <w:del w:id="1626" w:author="Tekijä">
              <w:r w:rsidR="00AF5158" w:rsidRPr="00D06DD0" w:rsidDel="00BE0C1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323.2012</w:delText>
              </w:r>
            </w:del>
            <w:ins w:id="1627" w:author="Tekijä">
              <w:r w:rsidR="00BE0C19" w:rsidRPr="00D06DD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>345</w:t>
              </w:r>
            </w:ins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.302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576A8CD0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DA8FABB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6A79261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25A760CA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138FF26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2A11F83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1A429BBD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85D6F84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38BC3DE" w14:textId="2757DC2B" w:rsidR="004A6E82" w:rsidRPr="00D06DD0" w:rsidDel="00A06838" w:rsidRDefault="004A6E82" w:rsidP="00A06838">
            <w:pPr>
              <w:autoSpaceDE w:val="0"/>
              <w:autoSpaceDN w:val="0"/>
              <w:adjustRightInd w:val="0"/>
              <w:jc w:val="left"/>
              <w:rPr>
                <w:del w:id="1628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3E5D5DF" w14:textId="77777777" w:rsidR="004A6E82" w:rsidRPr="00337FC6" w:rsidRDefault="004A6E82" w:rsidP="00D06DD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</w:p>
        </w:tc>
      </w:tr>
    </w:tbl>
    <w:p w14:paraId="1CD00729" w14:textId="77777777" w:rsidR="004A6E82" w:rsidRPr="00DE2D98" w:rsidRDefault="004A6E82" w:rsidP="004A6E82">
      <w:pPr>
        <w:rPr>
          <w:lang w:val="en-US"/>
        </w:rPr>
      </w:pPr>
    </w:p>
    <w:p w14:paraId="73AF7979" w14:textId="77777777" w:rsidR="004A6E82" w:rsidRPr="00DE2D98" w:rsidDel="00BE0C19" w:rsidRDefault="004A6E82" w:rsidP="004A6E82">
      <w:pPr>
        <w:rPr>
          <w:del w:id="1629" w:author="Tekijä"/>
          <w:lang w:val="en-US"/>
        </w:rPr>
      </w:pPr>
    </w:p>
    <w:p w14:paraId="2DD3FF09" w14:textId="77777777" w:rsidR="004A6E82" w:rsidRPr="00BE0C19" w:rsidRDefault="004A6E82" w:rsidP="001F4A30">
      <w:pPr>
        <w:jc w:val="left"/>
      </w:pPr>
      <w:r w:rsidRPr="004A6E82">
        <w:t>Encounterin code-elementissä käytetään kenttäko</w:t>
      </w:r>
      <w:r>
        <w:t>o</w:t>
      </w:r>
      <w:r w:rsidRPr="004A6E82">
        <w:t>dia 302.</w:t>
      </w:r>
      <w:r w:rsidR="001F4A30">
        <w:t xml:space="preserve"> Ammattihenkilön tiedot esitetään performer-elementissä (johtuen CDA R2:n periytymissäännöistä). Code-elementissä esitetään ammattinimike TK-ammattiluokituksen avulla samalla tavalla kuin author-elementissä. Ammattihenkilön nimi sijoitetaan elementtiin assignedPerson. Elementissä representedOrganization/id ilmoitetaan palveluyksikön OID</w:t>
      </w:r>
      <w:ins w:id="1630" w:author="Tekijä">
        <w:r w:rsidR="00BE0C19">
          <w:t xml:space="preserve"> ja vastaava nimi representedOrganization/name</w:t>
        </w:r>
      </w:ins>
      <w:r w:rsidR="001F4A30">
        <w:t xml:space="preserve">. </w:t>
      </w:r>
      <w:r w:rsidR="001F4A30" w:rsidRPr="00BE0C19">
        <w:t>Elementin representedOrganization alla ilmoitetaan toimintayksikön OID elementissä asOrganizationPartOf/wholeOrganization/id.</w:t>
      </w:r>
    </w:p>
    <w:p w14:paraId="38EBBB49" w14:textId="77777777" w:rsidR="00F15AF9" w:rsidRPr="00BE0C19" w:rsidDel="00BE0C19" w:rsidRDefault="00F15AF9" w:rsidP="00F15AF9">
      <w:pPr>
        <w:rPr>
          <w:del w:id="1631" w:author="Tekijä"/>
        </w:rPr>
      </w:pPr>
    </w:p>
    <w:p w14:paraId="467CB024" w14:textId="77777777" w:rsidR="00F15AF9" w:rsidRPr="001F4A30" w:rsidRDefault="00F15AF9" w:rsidP="00F15A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F15AF9" w:rsidRPr="00FD64F7" w14:paraId="44596E72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400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3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33" w:author="Tekijä"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encounter</w:t>
              </w:r>
              <w:r w:rsidRPr="00BE0C1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0C1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ENC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BE0C1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0C1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5E6A218E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ins w:id="163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35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BE0C1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E0C19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302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BE0C1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E0C19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1.2.246.6.12.2002.345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BE0C1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E0C19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Terveydenhuollon toimintayksikkö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2896317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3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37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4F42C6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3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39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BE0C1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0C1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#OID1.2.246.10.1234567.11.2014.300.29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4658F9A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4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41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E6F8F3B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4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43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performer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8D6B068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4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45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assignedEntity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F3A8E26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4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47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id</w:t>
              </w:r>
              <w:r w:rsidRPr="00BE0C1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0C1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nullFlavor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NA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646C381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4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49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BE0C1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E0C19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nullFlavor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NA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</w:ins>
          </w:p>
          <w:p w14:paraId="26B1E1D1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5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51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E0C19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304-Terveydenhuollon ammattinimike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1130DFA0" w14:textId="77777777" w:rsidR="00BE0C19" w:rsidRPr="00FD64F7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5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53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translation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AFFC8A8" w14:textId="77777777" w:rsidR="00BE0C19" w:rsidRPr="00FD64F7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5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55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qualifier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1C18C1A" w14:textId="77777777" w:rsidR="00BE0C19" w:rsidRPr="00FD64F7" w:rsidRDefault="00BE0C19" w:rsidP="00BE0C19">
            <w:pPr>
              <w:suppressAutoHyphens/>
              <w:autoSpaceDE w:val="0"/>
              <w:autoSpaceDN w:val="0"/>
              <w:adjustRightInd w:val="0"/>
              <w:ind w:left="1988" w:hanging="1988"/>
              <w:jc w:val="left"/>
              <w:rPr>
                <w:ins w:id="165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57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1.1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1.2.246.537.6.12.999.2003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codeSystemName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Kanta-palvelut – tekninen CDA R2 rakennekoodisto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Ammattinimike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5928AEB1" w14:textId="77777777" w:rsidR="00BE0C19" w:rsidRPr="00FD64F7" w:rsidRDefault="00BE0C19" w:rsidP="00BE0C19">
            <w:pPr>
              <w:suppressAutoHyphens/>
              <w:autoSpaceDE w:val="0"/>
              <w:autoSpaceDN w:val="0"/>
              <w:adjustRightInd w:val="0"/>
              <w:ind w:left="1988" w:hanging="1988"/>
              <w:jc w:val="left"/>
              <w:rPr>
                <w:ins w:id="165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59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32261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1.2.246.537.6.74.2001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codeSystemName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TK - Ammattiluokitus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Fysioterapeutit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08C28FB3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6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61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qualifier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B0F7FE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6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63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translation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CA9708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6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65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B4F58D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6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67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E11045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6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69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DE0EA61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7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71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E0C19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305-Ammattihenkilön nimi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788C647A" w14:textId="77777777" w:rsidR="00BE0C19" w:rsidRPr="009876F0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7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73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 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9876F0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9876F0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Lauri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9876F0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CF782F9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7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75" w:author="Tekijä">
              <w:r w:rsidRPr="009876F0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Liike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E685E99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7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77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502131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7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79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BA3F901" w14:textId="77777777" w:rsidR="00BE0C19" w:rsidRPr="00626CA7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8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81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26CA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representedOrganization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C94816B" w14:textId="77777777" w:rsidR="00BE0C19" w:rsidRPr="00626CA7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8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83" w:author="Tekijä">
              <w:r w:rsidRPr="00626C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626CA7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303-palveluyksikön OID 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0835A87C" w14:textId="77777777" w:rsidR="00BE0C19" w:rsidRPr="00FD64F7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8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85" w:author="Tekijä">
              <w:r w:rsidRPr="00626C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id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1.2.246.10.1234567.10.201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0D8D62E2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8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87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E0C19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Lisätty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041736A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8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89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Mämmilän terveyskeskus, Fysioterapiayksikkö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09990B4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9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91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asOrganizationPartOf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F533FE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9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93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wholeOrganization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7C7138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9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95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BE0C19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302-toimintayksikön OID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3B43F123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9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97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id</w:t>
              </w:r>
              <w:r w:rsidRPr="00BE0C1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0C1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1.2.246.10.1234567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3886AB2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69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99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wholeOrganization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161A08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70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01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asOrganizationPartOf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959652B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70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03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representedOrganization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58AE69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70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05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assignedEntity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CBCB24E" w14:textId="77777777" w:rsidR="004E5326" w:rsidRPr="00BE0C19" w:rsidDel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0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ins w:id="1707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performer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  <w:del w:id="1708" w:author="Tekijä">
              <w:r w:rsidR="004E5326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&lt;</w:delText>
              </w:r>
              <w:r w:rsidR="004E5326"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/>
                </w:rPr>
                <w:delText>encounter</w:delText>
              </w:r>
              <w:r w:rsidR="004E5326"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classCode</w:delText>
              </w:r>
              <w:r w:rsidR="004E5326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4E5326"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ENC</w:delText>
              </w:r>
              <w:r w:rsidR="004E5326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="004E5326"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moodCode</w:delText>
              </w:r>
              <w:r w:rsidR="004E5326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4E5326"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EVN</w:delText>
              </w:r>
              <w:r w:rsidR="004E5326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"&gt;</w:delText>
              </w:r>
            </w:del>
          </w:p>
          <w:p w14:paraId="5E111B72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09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del w:id="1710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/>
                </w:rPr>
                <w:delText>code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code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302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codeSystem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1.2.246.6.12.2002.323.2012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"/&gt;</w:delText>
              </w:r>
            </w:del>
          </w:p>
          <w:p w14:paraId="5156DEB2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1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712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text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CAA3D4A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1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714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#OID1.2.246.10.123456.11.2012.160.40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79FE0590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15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716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text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212862AB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17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718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performer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255E0F9E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19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720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assignedEntity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2489DD8B" w14:textId="77777777" w:rsidR="00DE4F55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2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722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="00DE4F55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="00DE4F55"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id</w:delText>
              </w:r>
              <w:r w:rsidR="00DE4F55"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nullFlavor</w:delText>
              </w:r>
              <w:r w:rsidR="00DE4F55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DE4F55"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NA</w:delText>
              </w:r>
              <w:r w:rsidR="00DE4F55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5804D95D" w14:textId="77777777" w:rsidR="004E5326" w:rsidRPr="0011012D" w:rsidDel="00BE0C19" w:rsidRDefault="00DE4F55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2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724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11012D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code</w:delText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nullFlavor</w:delText>
              </w:r>
              <w:r w:rsidRPr="0011012D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NA</w:delText>
              </w:r>
              <w:r w:rsidRPr="0011012D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4D13A3A5" w14:textId="77777777" w:rsidR="004E5326" w:rsidRPr="0011012D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25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726" w:author="Tekijä"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&lt;!--</w:delText>
              </w:r>
              <w:r w:rsidRPr="0011012D" w:rsidDel="00BE0C19">
                <w:rPr>
                  <w:rFonts w:ascii="Courier New" w:hAnsi="Courier New" w:cs="Courier New"/>
                  <w:color w:val="808080"/>
                  <w:sz w:val="18"/>
                  <w:szCs w:val="18"/>
                  <w:highlight w:val="white"/>
                  <w:lang w:val="en-US"/>
                </w:rPr>
                <w:delText xml:space="preserve">  304-Terveydenhuollon ammattinimike </w:delText>
              </w:r>
              <w:r w:rsidRPr="0011012D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--&gt;</w:delText>
              </w:r>
            </w:del>
          </w:p>
          <w:p w14:paraId="0579C923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27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del w:id="1728" w:author="Tekijä"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/>
                </w:rPr>
                <w:delText>translation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&gt;</w:delText>
              </w:r>
            </w:del>
          </w:p>
          <w:p w14:paraId="2C25EF2D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29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del w:id="1730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/>
                </w:rPr>
                <w:delText>qualifier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&gt;</w:delText>
              </w:r>
            </w:del>
          </w:p>
          <w:p w14:paraId="4655524F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31" w:author="Tekijä"/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</w:pPr>
            <w:del w:id="1732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/>
                </w:rPr>
                <w:delText>name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code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1.1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codeSystem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1.2.246.537.6.12.999.2003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</w:delText>
              </w:r>
            </w:del>
          </w:p>
          <w:p w14:paraId="52438D0B" w14:textId="77777777" w:rsidR="004E5326" w:rsidRPr="0011012D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33" w:author="Tekijä"/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</w:pPr>
            <w:del w:id="1734" w:author="Tekijä"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>codeSystemName</w:delText>
              </w:r>
              <w:r w:rsidRPr="0011012D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Kanta-palvelut – tekninen CDA R2 rakennekoodisto</w:delText>
              </w:r>
              <w:r w:rsidRPr="0011012D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</w:del>
          </w:p>
          <w:p w14:paraId="0486D1DD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35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736" w:author="Tekijä"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>displayName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Ammattinimike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432DD038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37" w:author="Tekijä"/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</w:pPr>
            <w:del w:id="1738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code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22212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codeSystem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1.2.246.537.6.74.2001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</w:del>
          </w:p>
          <w:p w14:paraId="4F99D261" w14:textId="77777777" w:rsidR="004E5326" w:rsidRPr="0011012D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39" w:author="Tekijä"/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</w:pPr>
            <w:del w:id="1740" w:author="Tekijä"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>codeSystemName</w:delText>
              </w:r>
              <w:r w:rsidRPr="0011012D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TK - Ammattiluokitus</w:delText>
              </w:r>
              <w:r w:rsidRPr="0011012D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</w:del>
          </w:p>
          <w:p w14:paraId="5B28AB81" w14:textId="77777777" w:rsidR="004E5326" w:rsidRPr="0011012D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4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742" w:author="Tekijä"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  <w:delText>displayName</w:delText>
              </w:r>
              <w:r w:rsidRPr="0011012D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Erikoislääkärit ja osastonlääkärit </w:delText>
              </w:r>
              <w:r w:rsidRPr="0011012D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42484CA7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4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744" w:author="Tekijä"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qualifier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6AB185DF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45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746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translation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3769A8BC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47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748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code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6B7AFD46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49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750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assignedPerson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6853637C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5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752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name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621C6C07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5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  <w:rPrChange w:id="1754" w:author="Tekijä">
                  <w:rPr>
                    <w:del w:id="1755" w:author="Tekijä"/>
                    <w:rFonts w:ascii="Arial" w:hAnsi="Arial" w:cs="Arial"/>
                    <w:color w:val="000000"/>
                    <w:sz w:val="20"/>
                    <w:highlight w:val="white"/>
                  </w:rPr>
                </w:rPrChange>
              </w:rPr>
            </w:pPr>
            <w:del w:id="1756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  <w:rPrChange w:id="1757" w:author="Tekijä">
                    <w:rPr>
                      <w:rFonts w:ascii="Arial" w:hAnsi="Arial" w:cs="Arial"/>
                      <w:color w:val="0000FF"/>
                      <w:sz w:val="20"/>
                      <w:highlight w:val="white"/>
                    </w:rPr>
                  </w:rPrChange>
                </w:rPr>
                <w:delText>&lt;!--</w:delText>
              </w:r>
              <w:r w:rsidRPr="00BE0C19" w:rsidDel="00BE0C19">
                <w:rPr>
                  <w:rFonts w:ascii="Courier New" w:hAnsi="Courier New" w:cs="Courier New"/>
                  <w:color w:val="808080"/>
                  <w:sz w:val="18"/>
                  <w:szCs w:val="18"/>
                  <w:highlight w:val="white"/>
                  <w:lang w:val="en-US"/>
                  <w:rPrChange w:id="1758" w:author="Tekijä">
                    <w:rPr>
                      <w:rFonts w:ascii="Arial" w:hAnsi="Arial" w:cs="Arial"/>
                      <w:color w:val="808080"/>
                      <w:sz w:val="20"/>
                      <w:highlight w:val="white"/>
                    </w:rPr>
                  </w:rPrChange>
                </w:rPr>
                <w:delText xml:space="preserve">  305-Ammattihenkilön nimi 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  <w:rPrChange w:id="1759" w:author="Tekijä">
                    <w:rPr>
                      <w:rFonts w:ascii="Arial" w:hAnsi="Arial" w:cs="Arial"/>
                      <w:color w:val="0000FF"/>
                      <w:sz w:val="20"/>
                      <w:highlight w:val="white"/>
                    </w:rPr>
                  </w:rPrChange>
                </w:rPr>
                <w:delText>--&gt;</w:delText>
              </w:r>
            </w:del>
          </w:p>
          <w:p w14:paraId="77693C87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6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  <w:rPrChange w:id="1761" w:author="Tekijä">
                  <w:rPr>
                    <w:del w:id="1762" w:author="Tekijä"/>
                    <w:rFonts w:ascii="Arial" w:hAnsi="Arial" w:cs="Arial"/>
                    <w:color w:val="000000"/>
                    <w:sz w:val="20"/>
                    <w:highlight w:val="white"/>
                  </w:rPr>
                </w:rPrChange>
              </w:rPr>
            </w:pPr>
            <w:del w:id="1763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1764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1765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1766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1767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1768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1769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  <w:rPrChange w:id="1770" w:author="Tekijä">
                    <w:rPr>
                      <w:rFonts w:ascii="Arial" w:hAnsi="Arial" w:cs="Arial"/>
                      <w:color w:val="0000FF"/>
                      <w:sz w:val="20"/>
                      <w:highlight w:val="white"/>
                    </w:rPr>
                  </w:rPrChange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  <w:rPrChange w:id="1771" w:author="Tekijä">
                    <w:rPr>
                      <w:rFonts w:ascii="Arial" w:hAnsi="Arial" w:cs="Arial"/>
                      <w:color w:val="800000"/>
                      <w:sz w:val="20"/>
                      <w:highlight w:val="white"/>
                    </w:rPr>
                  </w:rPrChange>
                </w:rPr>
                <w:delText>given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  <w:rPrChange w:id="1772" w:author="Tekijä">
                    <w:rPr>
                      <w:rFonts w:ascii="Arial" w:hAnsi="Arial" w:cs="Arial"/>
                      <w:color w:val="FF0000"/>
                      <w:sz w:val="20"/>
                      <w:highlight w:val="white"/>
                    </w:rPr>
                  </w:rPrChange>
                </w:rPr>
                <w:delText xml:space="preserve"> qualifier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  <w:rPrChange w:id="1773" w:author="Tekijä">
                    <w:rPr>
                      <w:rFonts w:ascii="Arial" w:hAnsi="Arial" w:cs="Arial"/>
                      <w:color w:val="0000FF"/>
                      <w:sz w:val="20"/>
                      <w:highlight w:val="white"/>
                    </w:rPr>
                  </w:rPrChange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1774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delText>CL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  <w:rPrChange w:id="1775" w:author="Tekijä">
                    <w:rPr>
                      <w:rFonts w:ascii="Arial" w:hAnsi="Arial" w:cs="Arial"/>
                      <w:color w:val="0000FF"/>
                      <w:sz w:val="20"/>
                      <w:highlight w:val="white"/>
                    </w:rPr>
                  </w:rPrChange>
                </w:rPr>
                <w:delText>"&gt;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1776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delText>Erkki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  <w:rPrChange w:id="1777" w:author="Tekijä">
                    <w:rPr>
                      <w:rFonts w:ascii="Arial" w:hAnsi="Arial" w:cs="Arial"/>
                      <w:color w:val="0000FF"/>
                      <w:sz w:val="20"/>
                      <w:highlight w:val="white"/>
                    </w:rPr>
                  </w:rPrChange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  <w:rPrChange w:id="1778" w:author="Tekijä">
                    <w:rPr>
                      <w:rFonts w:ascii="Arial" w:hAnsi="Arial" w:cs="Arial"/>
                      <w:color w:val="800000"/>
                      <w:sz w:val="20"/>
                      <w:highlight w:val="white"/>
                    </w:rPr>
                  </w:rPrChange>
                </w:rPr>
                <w:delText>given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  <w:rPrChange w:id="1779" w:author="Tekijä">
                    <w:rPr>
                      <w:rFonts w:ascii="Arial" w:hAnsi="Arial" w:cs="Arial"/>
                      <w:color w:val="0000FF"/>
                      <w:sz w:val="20"/>
                      <w:highlight w:val="white"/>
                    </w:rPr>
                  </w:rPrChange>
                </w:rPr>
                <w:delText>&gt;</w:delText>
              </w:r>
            </w:del>
          </w:p>
          <w:p w14:paraId="1B440E24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8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781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1782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1783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1784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1785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1786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1787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1788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family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Esimerkki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family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1CDF41BD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89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790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suffix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LL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suffix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3BE9AE27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9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792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name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ECAD461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9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794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assignedPerson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16424849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95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796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representedOrganization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7DBD118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97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798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&lt;!--</w:delText>
              </w:r>
              <w:r w:rsidRPr="00BE0C19" w:rsidDel="00BE0C19">
                <w:rPr>
                  <w:rFonts w:ascii="Courier New" w:hAnsi="Courier New" w:cs="Courier New"/>
                  <w:color w:val="808080"/>
                  <w:sz w:val="18"/>
                  <w:szCs w:val="18"/>
                  <w:highlight w:val="white"/>
                  <w:lang w:val="en-US"/>
                </w:rPr>
                <w:delText xml:space="preserve"> 303-palveluyksikön OID 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--&gt;</w:delText>
              </w:r>
            </w:del>
          </w:p>
          <w:p w14:paraId="16F13E84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799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00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id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root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1.2.246.10.99999984.10.1234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3FF81BA7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80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02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asOrganizationPartOf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2C49BD5F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80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04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wholeOrganization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23F2A7FA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805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06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&lt;!--</w:delText>
              </w:r>
              <w:r w:rsidRPr="00BE0C19" w:rsidDel="00BE0C19">
                <w:rPr>
                  <w:rFonts w:ascii="Courier New" w:hAnsi="Courier New" w:cs="Courier New"/>
                  <w:color w:val="808080"/>
                  <w:sz w:val="18"/>
                  <w:szCs w:val="18"/>
                  <w:highlight w:val="white"/>
                  <w:lang w:val="en-US"/>
                </w:rPr>
                <w:delText xml:space="preserve"> 302-toimintayksikön OID 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--&gt;</w:delText>
              </w:r>
            </w:del>
          </w:p>
          <w:p w14:paraId="2F22D9B8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807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08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id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root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1.2.246.10.99999984.10.0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67072EA6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809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10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wholeOrganization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19958919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81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12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asOrganizationPartOf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18B9420D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81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14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representedOrganization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1627A885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815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16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assignedEntity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A78A7D9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817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18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performer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51CBE5C8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819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20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entryRelationship</w:delText>
              </w:r>
              <w:r w:rsidR="00891F09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  <w:r w:rsidR="00891F09"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>typeCode</w:delText>
              </w:r>
              <w:r w:rsidR="00891F09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891F09"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COMP</w:delText>
              </w:r>
              <w:r w:rsidR="00891F09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163AFB1B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82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22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6FBFFF4A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82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24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entryRelationship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33B1BAD6" w14:textId="77777777" w:rsidR="00F15AF9" w:rsidRPr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25" w:author="Tekijä"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encounter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</w:tc>
      </w:tr>
    </w:tbl>
    <w:p w14:paraId="35EEE8ED" w14:textId="77777777" w:rsidR="00F15AF9" w:rsidRPr="00DE2D98" w:rsidRDefault="00F15AF9" w:rsidP="00F15AF9">
      <w:pPr>
        <w:rPr>
          <w:lang w:val="en-US"/>
        </w:rPr>
      </w:pPr>
    </w:p>
    <w:p w14:paraId="296A99F3" w14:textId="77777777" w:rsidR="00F15AF9" w:rsidRPr="00BE3438" w:rsidRDefault="009C7BE4" w:rsidP="00BE3438">
      <w:r>
        <w:t>”</w:t>
      </w:r>
      <w:r w:rsidR="00BE3438" w:rsidRPr="00BE3438">
        <w:t>Hoitopaikan lisätieto tekstinä</w:t>
      </w:r>
      <w:r>
        <w:t>”</w:t>
      </w:r>
      <w:r w:rsidR="00BE3438" w:rsidRPr="00BE3438">
        <w:t xml:space="preserve"> ilmoitetaan encounterin aliobservationin avulla.</w:t>
      </w:r>
      <w:r w:rsidR="00BE3438">
        <w:t xml:space="preserve"> Kenttäkoodi on 306. Varsinainen teksti sijoitetaan section/text:iin</w:t>
      </w:r>
      <w:del w:id="1826" w:author="Tekijä">
        <w:r w:rsidR="00BE3438" w:rsidDel="00BE0C19">
          <w:delText>, jonne viitataan value/originalText/reference:n avulla.</w:delText>
        </w:r>
      </w:del>
      <w:ins w:id="1827" w:author="Tekijä">
        <w:r w:rsidR="00BE0C19">
          <w:t>.</w:t>
        </w:r>
      </w:ins>
    </w:p>
    <w:p w14:paraId="79A0CE8C" w14:textId="77777777" w:rsidR="00BE3438" w:rsidDel="00BE0C19" w:rsidRDefault="00BE3438" w:rsidP="00BE3438">
      <w:pPr>
        <w:rPr>
          <w:del w:id="1828" w:author="Tekijä"/>
        </w:rPr>
      </w:pPr>
    </w:p>
    <w:p w14:paraId="2920D7CF" w14:textId="77777777" w:rsidR="00BE3438" w:rsidRDefault="00BE3438" w:rsidP="00BE343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E3438" w:rsidRPr="00BE0C19" w14:paraId="09AB118C" w14:textId="77777777" w:rsidTr="00BE3438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D8EB" w14:textId="77777777" w:rsidR="00BE0C19" w:rsidRPr="00BE0C19" w:rsidRDefault="00BE0C19" w:rsidP="00BE0C19">
            <w:pPr>
              <w:autoSpaceDE w:val="0"/>
              <w:autoSpaceDN w:val="0"/>
              <w:adjustRightInd w:val="0"/>
              <w:jc w:val="left"/>
              <w:rPr>
                <w:ins w:id="182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30" w:author="Tekijä"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BE0C19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306 Hoitopaikan lisätieto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6AA59C77" w14:textId="77777777" w:rsidR="00BE0C19" w:rsidRPr="00BE0C19" w:rsidRDefault="00BE0C19" w:rsidP="00BE0C19">
            <w:pPr>
              <w:autoSpaceDE w:val="0"/>
              <w:autoSpaceDN w:val="0"/>
              <w:adjustRightInd w:val="0"/>
              <w:jc w:val="left"/>
              <w:rPr>
                <w:ins w:id="183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32" w:author="Tekijä"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BE0C1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0C1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6E706D0D" w14:textId="77777777" w:rsidR="00BE0C19" w:rsidRPr="00BE0C19" w:rsidRDefault="00BE0C19" w:rsidP="00BE0C19">
            <w:pPr>
              <w:autoSpaceDE w:val="0"/>
              <w:autoSpaceDN w:val="0"/>
              <w:adjustRightInd w:val="0"/>
              <w:jc w:val="left"/>
              <w:rPr>
                <w:ins w:id="183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34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BE0C1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0C1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BE0C1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0C1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6A14742C" w14:textId="77777777" w:rsidR="00BE0C19" w:rsidRPr="00FD64F7" w:rsidRDefault="00BE0C19" w:rsidP="00BE0C19">
            <w:pPr>
              <w:autoSpaceDE w:val="0"/>
              <w:autoSpaceDN w:val="0"/>
              <w:adjustRightInd w:val="0"/>
              <w:ind w:left="568" w:hanging="568"/>
              <w:jc w:val="left"/>
              <w:rPr>
                <w:ins w:id="183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36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306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1.2.246.6.12.2002.345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Hoitopaikan lisätieto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DB99DEB" w14:textId="77777777" w:rsidR="00BE0C19" w:rsidRPr="00BE0C19" w:rsidRDefault="00BE0C19" w:rsidP="00BE0C19">
            <w:pPr>
              <w:autoSpaceDE w:val="0"/>
              <w:autoSpaceDN w:val="0"/>
              <w:adjustRightInd w:val="0"/>
              <w:jc w:val="left"/>
              <w:rPr>
                <w:ins w:id="183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38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4EC035B" w14:textId="77777777" w:rsidR="00BE0C19" w:rsidRPr="00BE0C19" w:rsidRDefault="00BE0C19" w:rsidP="00BE0C19">
            <w:pPr>
              <w:autoSpaceDE w:val="0"/>
              <w:autoSpaceDN w:val="0"/>
              <w:adjustRightInd w:val="0"/>
              <w:jc w:val="left"/>
              <w:rPr>
                <w:ins w:id="183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40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BE0C1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0C1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#OID1.2.246.10.123456.11.2012.160.30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D49A2BC" w14:textId="77777777" w:rsidR="00BE0C19" w:rsidRPr="00BE0C19" w:rsidRDefault="00BE0C19" w:rsidP="00BE0C19">
            <w:pPr>
              <w:autoSpaceDE w:val="0"/>
              <w:autoSpaceDN w:val="0"/>
              <w:adjustRightInd w:val="0"/>
              <w:jc w:val="left"/>
              <w:rPr>
                <w:ins w:id="184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42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CF4D69E" w14:textId="77777777" w:rsidR="00BE0C19" w:rsidRPr="00BE0C19" w:rsidRDefault="00BE0C19" w:rsidP="00BE0C19">
            <w:pPr>
              <w:autoSpaceDE w:val="0"/>
              <w:autoSpaceDN w:val="0"/>
              <w:adjustRightInd w:val="0"/>
              <w:jc w:val="left"/>
              <w:rPr>
                <w:ins w:id="184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44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7DA60CF" w14:textId="77777777" w:rsidR="00BE3438" w:rsidRPr="00BE0C19" w:rsidDel="00BE0C19" w:rsidRDefault="00BE0C19" w:rsidP="00BE3438">
            <w:pPr>
              <w:autoSpaceDE w:val="0"/>
              <w:autoSpaceDN w:val="0"/>
              <w:adjustRightInd w:val="0"/>
              <w:rPr>
                <w:del w:id="1845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 w:eastAsia="fi-FI"/>
              </w:rPr>
            </w:pPr>
            <w:ins w:id="1846" w:author="Tekijä"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  <w:del w:id="1847" w:author="Tekijä">
              <w:r w:rsidR="00BE3438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&lt;</w:delText>
              </w:r>
              <w:r w:rsidR="00BE3438"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observation</w:delText>
              </w:r>
              <w:r w:rsidR="00BE3438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</w:delText>
              </w:r>
              <w:r w:rsidR="00BE3438"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>classCode</w:delText>
              </w:r>
              <w:r w:rsidR="00BE3438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BE3438"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OBS</w:delText>
              </w:r>
              <w:r w:rsidR="00BE3438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="00BE3438"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moodCode</w:delText>
              </w:r>
              <w:r w:rsidR="00BE3438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BE3438"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EVN</w:delText>
              </w:r>
              <w:r w:rsidR="00BE3438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"&gt;</w:delText>
              </w:r>
            </w:del>
          </w:p>
          <w:p w14:paraId="6FC0D750" w14:textId="77777777" w:rsidR="00BE3438" w:rsidRPr="00BE0C19" w:rsidDel="00BE0C19" w:rsidRDefault="00BE3438" w:rsidP="00BE3438">
            <w:pPr>
              <w:autoSpaceDE w:val="0"/>
              <w:autoSpaceDN w:val="0"/>
              <w:adjustRightInd w:val="0"/>
              <w:rPr>
                <w:del w:id="1848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 w:eastAsia="fi-FI"/>
              </w:rPr>
            </w:pPr>
            <w:del w:id="1849" w:author="Tekijä"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code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306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codeSystem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sz w:val="18"/>
                  <w:szCs w:val="18"/>
                  <w:lang w:val="fr-FR" w:eastAsia="fi-FI"/>
                </w:rPr>
                <w:delText>1.2.246.6.12.2002.323.2012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"/&gt;</w:delText>
              </w:r>
            </w:del>
          </w:p>
          <w:p w14:paraId="54110A67" w14:textId="77777777" w:rsidR="00BE3438" w:rsidRPr="00BE0C19" w:rsidDel="00BE0C19" w:rsidRDefault="00BE3438" w:rsidP="00BE3438">
            <w:pPr>
              <w:autoSpaceDE w:val="0"/>
              <w:autoSpaceDN w:val="0"/>
              <w:adjustRightInd w:val="0"/>
              <w:rPr>
                <w:del w:id="185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1851" w:author="Tekijä"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2CC8F274" w14:textId="77777777" w:rsidR="00BE3438" w:rsidRPr="00BE0C19" w:rsidDel="00BE0C19" w:rsidRDefault="00BE3438" w:rsidP="00BE3438">
            <w:pPr>
              <w:autoSpaceDE w:val="0"/>
              <w:autoSpaceDN w:val="0"/>
              <w:adjustRightInd w:val="0"/>
              <w:rPr>
                <w:del w:id="185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1853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    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reference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GB" w:eastAsia="fi-FI"/>
                </w:rPr>
                <w:delText xml:space="preserve"> value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#OID1.2.246.10.123456.11.2012.160.38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"/&gt;</w:delText>
              </w:r>
            </w:del>
          </w:p>
          <w:p w14:paraId="340A083C" w14:textId="77777777" w:rsidR="00BE3438" w:rsidRPr="00BE0C19" w:rsidDel="00BE0C19" w:rsidRDefault="00BE3438" w:rsidP="00BE3438">
            <w:pPr>
              <w:autoSpaceDE w:val="0"/>
              <w:autoSpaceDN w:val="0"/>
              <w:adjustRightInd w:val="0"/>
              <w:rPr>
                <w:del w:id="185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1855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7FEAB332" w14:textId="77777777" w:rsidR="00BE3438" w:rsidRPr="00BE0C19" w:rsidDel="00BE0C19" w:rsidRDefault="00BE3438" w:rsidP="00BE3438">
            <w:pPr>
              <w:autoSpaceDE w:val="0"/>
              <w:autoSpaceDN w:val="0"/>
              <w:adjustRightInd w:val="0"/>
              <w:jc w:val="left"/>
              <w:rPr>
                <w:del w:id="185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57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 xml:space="preserve">       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xsi:type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CV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nullFlavor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495FC8"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UNK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69E9775A" w14:textId="77777777" w:rsidR="00BE3438" w:rsidRPr="00BE0C19" w:rsidDel="00BE0C19" w:rsidRDefault="00BE3438" w:rsidP="00BE3438">
            <w:pPr>
              <w:autoSpaceDE w:val="0"/>
              <w:autoSpaceDN w:val="0"/>
              <w:adjustRightInd w:val="0"/>
              <w:jc w:val="left"/>
              <w:rPr>
                <w:del w:id="185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59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    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3C94B101" w14:textId="77777777" w:rsidR="00BE3438" w:rsidRPr="00BE0C19" w:rsidDel="00BE0C19" w:rsidRDefault="00BE3438" w:rsidP="00BE3438">
            <w:pPr>
              <w:autoSpaceDE w:val="0"/>
              <w:autoSpaceDN w:val="0"/>
              <w:adjustRightInd w:val="0"/>
              <w:jc w:val="left"/>
              <w:rPr>
                <w:del w:id="186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61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#OID1.2.246.10.123456.11.2012.160.38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2F575020" w14:textId="77777777" w:rsidR="00BE3438" w:rsidRPr="00BE0C19" w:rsidDel="00BE0C19" w:rsidRDefault="00BE3438" w:rsidP="00BE3438">
            <w:pPr>
              <w:autoSpaceDE w:val="0"/>
              <w:autoSpaceDN w:val="0"/>
              <w:adjustRightInd w:val="0"/>
              <w:jc w:val="left"/>
              <w:rPr>
                <w:del w:id="1862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863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3A9B085" w14:textId="77777777" w:rsidR="00BE3438" w:rsidRPr="00BE0C19" w:rsidDel="00BE0C19" w:rsidRDefault="00BE3438" w:rsidP="00BE3438">
            <w:pPr>
              <w:autoSpaceDE w:val="0"/>
              <w:autoSpaceDN w:val="0"/>
              <w:adjustRightInd w:val="0"/>
              <w:rPr>
                <w:del w:id="1864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</w:rPr>
            </w:pPr>
            <w:del w:id="1865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value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5FE5B070" w14:textId="77777777" w:rsidR="00BE3438" w:rsidRPr="00BE0C19" w:rsidDel="00BE0C19" w:rsidRDefault="00BE3438" w:rsidP="00BE3438">
            <w:pPr>
              <w:autoSpaceDE w:val="0"/>
              <w:autoSpaceDN w:val="0"/>
              <w:adjustRightInd w:val="0"/>
              <w:rPr>
                <w:del w:id="186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eastAsia="fi-FI"/>
              </w:rPr>
            </w:pPr>
            <w:del w:id="1867" w:author="Tekijä"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eastAsia="fi-FI"/>
                </w:rPr>
                <w:delText>observation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&gt;</w:delText>
              </w:r>
            </w:del>
          </w:p>
          <w:p w14:paraId="09AE9587" w14:textId="77777777" w:rsidR="00BE3438" w:rsidRPr="00BE0C19" w:rsidRDefault="00BE3438" w:rsidP="00BE343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</w:p>
        </w:tc>
      </w:tr>
    </w:tbl>
    <w:p w14:paraId="02CCCF80" w14:textId="77777777" w:rsidR="00BE3438" w:rsidRDefault="00BE3438" w:rsidP="00BE3438"/>
    <w:p w14:paraId="0641185A" w14:textId="77777777" w:rsidR="001F2362" w:rsidRDefault="00BE3438" w:rsidP="001F2362">
      <w:pPr>
        <w:pStyle w:val="Otsikko3"/>
      </w:pPr>
      <w:bookmarkStart w:id="1868" w:name="_Toc412718362"/>
      <w:r>
        <w:t>Palvelu</w:t>
      </w:r>
      <w:bookmarkEnd w:id="1868"/>
    </w:p>
    <w:p w14:paraId="0A4FE6AE" w14:textId="77777777" w:rsidR="001F2362" w:rsidRDefault="001F2362" w:rsidP="001F2362">
      <w:pPr>
        <w:rPr>
          <w:lang w:val="en-US"/>
        </w:rPr>
      </w:pPr>
    </w:p>
    <w:p w14:paraId="36514B3D" w14:textId="77777777" w:rsidR="001F2362" w:rsidRDefault="001F2362" w:rsidP="001F2362">
      <w:pPr>
        <w:jc w:val="left"/>
        <w:rPr>
          <w:rFonts w:ascii="Arial" w:hAnsi="Arial" w:cs="Arial"/>
          <w:color w:val="000000"/>
          <w:sz w:val="20"/>
        </w:rPr>
      </w:pPr>
      <w:r>
        <w:t xml:space="preserve">Palvelun tiedot sijoitetaan omaan entryynsä. Koska tieto on toistuva, käytetään  organizer-rakennetta, jossa &lt;component&gt;&lt;encounter&gt;&lt;component&gt;-rakenne toistuu. </w:t>
      </w:r>
      <w:r w:rsidRPr="004A6E82">
        <w:t xml:space="preserve">TemplateId:ssä organizerille annetaan </w:t>
      </w:r>
      <w:r w:rsidRPr="00BE0C19">
        <w:rPr>
          <w:szCs w:val="24"/>
        </w:rPr>
        <w:t xml:space="preserve">arvo </w:t>
      </w:r>
      <w:r w:rsidRPr="00BE0C19">
        <w:rPr>
          <w:color w:val="000000"/>
          <w:szCs w:val="24"/>
          <w:highlight w:val="white"/>
        </w:rPr>
        <w:t>1.2.246.6.12.2002.</w:t>
      </w:r>
      <w:del w:id="1869" w:author="Tekijä">
        <w:r w:rsidRPr="00BE0C19" w:rsidDel="00BE0C19">
          <w:rPr>
            <w:color w:val="000000"/>
            <w:szCs w:val="24"/>
            <w:highlight w:val="white"/>
          </w:rPr>
          <w:delText>323.2</w:delText>
        </w:r>
        <w:r w:rsidR="00AF5158" w:rsidRPr="00BE0C19" w:rsidDel="00BE0C19">
          <w:rPr>
            <w:color w:val="000000"/>
            <w:szCs w:val="24"/>
            <w:highlight w:val="white"/>
          </w:rPr>
          <w:delText>012</w:delText>
        </w:r>
      </w:del>
      <w:ins w:id="1870" w:author="Tekijä">
        <w:r w:rsidR="00BE0C19">
          <w:rPr>
            <w:color w:val="000000"/>
            <w:szCs w:val="24"/>
            <w:highlight w:val="white"/>
          </w:rPr>
          <w:t>345</w:t>
        </w:r>
      </w:ins>
      <w:r w:rsidRPr="00BE0C19">
        <w:rPr>
          <w:color w:val="000000"/>
          <w:szCs w:val="24"/>
          <w:highlight w:val="white"/>
        </w:rPr>
        <w:t>.</w:t>
      </w:r>
      <w:r w:rsidRPr="00BE0C19">
        <w:rPr>
          <w:rStyle w:val="Sivunumero"/>
          <w:szCs w:val="24"/>
        </w:rPr>
        <w:t>307</w:t>
      </w:r>
      <w:r w:rsidRPr="00BE0C19">
        <w:rPr>
          <w:color w:val="000000"/>
          <w:szCs w:val="24"/>
        </w:rPr>
        <w:t xml:space="preserve"> ja statusCode on “active”.</w:t>
      </w:r>
    </w:p>
    <w:p w14:paraId="67C029EB" w14:textId="77777777" w:rsidR="001F2362" w:rsidRDefault="001F2362" w:rsidP="001F2362">
      <w:pPr>
        <w:jc w:val="left"/>
        <w:rPr>
          <w:rFonts w:ascii="Arial" w:hAnsi="Arial" w:cs="Arial"/>
          <w:color w:val="000000"/>
          <w:sz w:val="20"/>
        </w:rPr>
      </w:pPr>
    </w:p>
    <w:p w14:paraId="52150F9C" w14:textId="77777777" w:rsidR="001F2362" w:rsidRPr="00DE2D98" w:rsidDel="00BE0C19" w:rsidRDefault="001F2362" w:rsidP="001F2362">
      <w:pPr>
        <w:jc w:val="left"/>
        <w:rPr>
          <w:del w:id="1871" w:author="Tekijä"/>
          <w:lang w:val="en-US"/>
        </w:rPr>
      </w:pPr>
    </w:p>
    <w:p w14:paraId="0D04BB73" w14:textId="77777777" w:rsidR="001F2362" w:rsidRPr="00DE2D98" w:rsidRDefault="001F2362" w:rsidP="001F2362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9C4661" w14:paraId="62D207B4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F436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5806F65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4B3E3CDF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templateId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root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AF5158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1.2.246.6.12.2002.</w:t>
            </w:r>
            <w:del w:id="1872" w:author="Tekijä">
              <w:r w:rsidR="00AF5158" w:rsidRPr="00D06DD0" w:rsidDel="00BE0C1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323.2012</w:delText>
              </w:r>
            </w:del>
            <w:ins w:id="1873" w:author="Tekijä">
              <w:r w:rsidR="00BE0C19" w:rsidRPr="00D06DD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>345</w:t>
              </w:r>
            </w:ins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.307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DB22648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67367E2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46506C5" w14:textId="77777777" w:rsidR="009C4661" w:rsidRPr="00D06DD0" w:rsidRDefault="009C4661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     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&lt;!--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="004E5326"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>307-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palvelu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22C179DA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736C6234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0006612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A5879B6" w14:textId="77777777" w:rsidR="001F2362" w:rsidRPr="00D06DD0" w:rsidDel="00BE0C19" w:rsidRDefault="001F2362" w:rsidP="00BE0C19">
            <w:pPr>
              <w:autoSpaceDE w:val="0"/>
              <w:autoSpaceDN w:val="0"/>
              <w:adjustRightInd w:val="0"/>
              <w:jc w:val="left"/>
              <w:rPr>
                <w:del w:id="1874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3F42054C" w14:textId="77777777" w:rsidR="001F2362" w:rsidRPr="009C4661" w:rsidRDefault="001F2362" w:rsidP="00BE0C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</w:rPr>
            </w:pPr>
          </w:p>
        </w:tc>
      </w:tr>
    </w:tbl>
    <w:p w14:paraId="2E7E6F17" w14:textId="77777777" w:rsidR="001F2362" w:rsidRPr="009C4661" w:rsidRDefault="001F2362" w:rsidP="001F2362"/>
    <w:p w14:paraId="43789202" w14:textId="77777777" w:rsidR="001F2362" w:rsidRPr="009C4661" w:rsidRDefault="001F2362" w:rsidP="001F2362"/>
    <w:p w14:paraId="0386299A" w14:textId="77777777" w:rsidR="001F2362" w:rsidRPr="001F2362" w:rsidRDefault="001F2362" w:rsidP="001F2362">
      <w:pPr>
        <w:jc w:val="left"/>
      </w:pPr>
      <w:r w:rsidRPr="004A6E82">
        <w:t>Encounterin cod</w:t>
      </w:r>
      <w:r>
        <w:t xml:space="preserve">e-elementissä ilmoitetaan palvelun sisältö käyttäen terveydenhuollon palveluluokitusta (SPAT, </w:t>
      </w:r>
      <w:r w:rsidRPr="001F2362">
        <w:t>1.2.246.</w:t>
      </w:r>
      <w:r w:rsidR="00F267A1">
        <w:t>537.6.128.2009</w:t>
      </w:r>
      <w:r>
        <w:t>)</w:t>
      </w:r>
      <w:r w:rsidR="006C323D">
        <w:t>.</w:t>
      </w:r>
    </w:p>
    <w:p w14:paraId="4CF6A860" w14:textId="77777777" w:rsidR="001F2362" w:rsidRPr="001F2362" w:rsidRDefault="001F2362" w:rsidP="001F2362"/>
    <w:p w14:paraId="2DA643E4" w14:textId="77777777" w:rsidR="001F2362" w:rsidRPr="001F4A30" w:rsidDel="00BE0C19" w:rsidRDefault="001F2362" w:rsidP="001F2362">
      <w:pPr>
        <w:rPr>
          <w:del w:id="1875" w:author="Tekijä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BE0C19" w14:paraId="5F3963D2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5393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fr-FR"/>
              </w:rPr>
              <w:t>encounter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 xml:space="preserve"> classCode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>ENC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"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 xml:space="preserve"> moodCode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>EVN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"&gt;</w:t>
            </w:r>
          </w:p>
          <w:p w14:paraId="089E0EC4" w14:textId="77777777" w:rsidR="00BE0C19" w:rsidRPr="00664E46" w:rsidRDefault="001F2362" w:rsidP="00BE0C1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ins w:id="1876" w:author="Tekijä"/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del w:id="1877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</w:del>
            <w:ins w:id="1878" w:author="Tekijä">
              <w:r w:rsidR="00BE0C19" w:rsidRPr="00664E46">
                <w:rPr>
                  <w:rFonts w:ascii="Courier New" w:hAnsi="Courier New" w:cs="Courier New"/>
                  <w:color w:val="0000FF"/>
                  <w:sz w:val="18"/>
                  <w:szCs w:val="18"/>
                  <w:lang w:val="fr-FR" w:eastAsia="fi-FI"/>
                </w:rPr>
                <w:t>&lt;</w:t>
              </w:r>
              <w:r w:rsidR="00BE0C19" w:rsidRPr="00664E46">
                <w:rPr>
                  <w:rFonts w:ascii="Courier New" w:hAnsi="Courier New" w:cs="Courier New"/>
                  <w:color w:val="800000"/>
                  <w:sz w:val="18"/>
                  <w:szCs w:val="18"/>
                  <w:lang w:val="fr-FR" w:eastAsia="fi-FI"/>
                </w:rPr>
                <w:t>code</w:t>
              </w:r>
              <w:r w:rsidR="00BE0C19" w:rsidRPr="00664E46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fr-FR" w:eastAsia="fi-FI"/>
                </w:rPr>
                <w:t xml:space="preserve"> </w:t>
              </w:r>
              <w:r w:rsidR="00BE0C19" w:rsidRPr="00664E46">
                <w:rPr>
                  <w:rFonts w:ascii="Courier New" w:hAnsi="Courier New" w:cs="Courier New"/>
                  <w:color w:val="FF0000"/>
                  <w:sz w:val="18"/>
                  <w:szCs w:val="18"/>
                  <w:lang w:val="fr-FR" w:eastAsia="fi-FI"/>
                </w:rPr>
                <w:t>code</w:t>
              </w:r>
              <w:r w:rsidR="00BE0C19" w:rsidRPr="00664E46">
                <w:rPr>
                  <w:rFonts w:ascii="Courier New" w:hAnsi="Courier New" w:cs="Courier New"/>
                  <w:color w:val="0000FF"/>
                  <w:sz w:val="18"/>
                  <w:szCs w:val="18"/>
                  <w:lang w:val="fr-FR" w:eastAsia="fi-FI"/>
                </w:rPr>
                <w:t>="</w:t>
              </w:r>
              <w:r w:rsidR="00BE0C19" w:rsidRPr="00664E46">
                <w:rPr>
                  <w:rFonts w:ascii="Courier New" w:hAnsi="Courier New" w:cs="Courier New"/>
                  <w:color w:val="000000"/>
                  <w:sz w:val="18"/>
                  <w:szCs w:val="18"/>
                  <w:lang w:val="fr-FR" w:eastAsia="fi-FI"/>
                </w:rPr>
                <w:t>SPAT1223</w:t>
              </w:r>
              <w:r w:rsidR="00BE0C19" w:rsidRPr="00664E46">
                <w:rPr>
                  <w:rFonts w:ascii="Courier New" w:hAnsi="Courier New" w:cs="Courier New"/>
                  <w:color w:val="0000FF"/>
                  <w:sz w:val="18"/>
                  <w:szCs w:val="18"/>
                  <w:lang w:val="fr-FR" w:eastAsia="fi-FI"/>
                </w:rPr>
                <w:t>"</w:t>
              </w:r>
              <w:r w:rsidR="00BE0C19" w:rsidRPr="00664E46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fr-FR" w:eastAsia="fi-FI"/>
                </w:rPr>
                <w:t xml:space="preserve"> </w:t>
              </w:r>
              <w:r w:rsidR="00BE0C19" w:rsidRPr="00664E46">
                <w:rPr>
                  <w:rFonts w:ascii="Courier New" w:hAnsi="Courier New" w:cs="Courier New"/>
                  <w:color w:val="FF0000"/>
                  <w:sz w:val="18"/>
                  <w:szCs w:val="18"/>
                  <w:lang w:val="fr-FR" w:eastAsia="fi-FI"/>
                </w:rPr>
                <w:t>codeSystem</w:t>
              </w:r>
              <w:r w:rsidR="00BE0C19" w:rsidRPr="00664E46">
                <w:rPr>
                  <w:rFonts w:ascii="Courier New" w:hAnsi="Courier New" w:cs="Courier New"/>
                  <w:color w:val="0000FF"/>
                  <w:sz w:val="18"/>
                  <w:szCs w:val="18"/>
                  <w:lang w:val="fr-FR" w:eastAsia="fi-FI"/>
                </w:rPr>
                <w:t>="</w:t>
              </w:r>
              <w:r w:rsidR="00BE0C19" w:rsidRPr="00664E46">
                <w:rPr>
                  <w:rFonts w:ascii="Courier New" w:hAnsi="Courier New" w:cs="Courier New"/>
                  <w:color w:val="000000"/>
                  <w:sz w:val="18"/>
                  <w:szCs w:val="18"/>
                  <w:lang w:val="fr-FR" w:eastAsia="fi-FI"/>
                </w:rPr>
                <w:t>1.2.246.537.6.128.2009</w:t>
              </w:r>
              <w:r w:rsidR="00BE0C19" w:rsidRPr="00664E46">
                <w:rPr>
                  <w:rFonts w:ascii="Courier New" w:hAnsi="Courier New" w:cs="Courier New"/>
                  <w:color w:val="0000FF"/>
                  <w:sz w:val="18"/>
                  <w:szCs w:val="18"/>
                  <w:lang w:val="fr-FR" w:eastAsia="fi-FI"/>
                </w:rPr>
                <w:t>"</w:t>
              </w:r>
              <w:r w:rsidR="00BE0C19" w:rsidRPr="00664E46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fr-FR" w:eastAsia="fi-FI"/>
                </w:rPr>
                <w:t xml:space="preserve"> </w:t>
              </w:r>
              <w:r w:rsidR="00BE0C19" w:rsidRPr="00664E46">
                <w:rPr>
                  <w:rFonts w:ascii="Courier New" w:hAnsi="Courier New" w:cs="Courier New"/>
                  <w:color w:val="FF0000"/>
                  <w:sz w:val="18"/>
                  <w:szCs w:val="18"/>
                  <w:lang w:val="fr-FR" w:eastAsia="fi-FI"/>
                </w:rPr>
                <w:t>codeSystemName</w:t>
              </w:r>
              <w:r w:rsidR="00BE0C19" w:rsidRPr="00664E46">
                <w:rPr>
                  <w:rFonts w:ascii="Courier New" w:hAnsi="Courier New" w:cs="Courier New"/>
                  <w:color w:val="0000FF"/>
                  <w:sz w:val="18"/>
                  <w:szCs w:val="18"/>
                  <w:lang w:val="fr-FR" w:eastAsia="fi-FI"/>
                </w:rPr>
                <w:t>="</w:t>
              </w:r>
              <w:r w:rsidR="00BE0C19" w:rsidRPr="00664E46">
                <w:rPr>
                  <w:rFonts w:ascii="Courier New" w:hAnsi="Courier New" w:cs="Courier New"/>
                  <w:color w:val="000000"/>
                  <w:sz w:val="18"/>
                  <w:szCs w:val="18"/>
                  <w:lang w:val="fr-FR" w:eastAsia="fi-FI"/>
                </w:rPr>
                <w:t>PTHAVO - Perusterveydenhuollon avohoidon toimintoluokitus (SPAT)</w:t>
              </w:r>
              <w:r w:rsidR="00BE0C19" w:rsidRPr="00664E46">
                <w:rPr>
                  <w:rFonts w:ascii="Courier New" w:hAnsi="Courier New" w:cs="Courier New"/>
                  <w:color w:val="0000FF"/>
                  <w:sz w:val="18"/>
                  <w:szCs w:val="18"/>
                  <w:lang w:val="fr-FR" w:eastAsia="fi-FI"/>
                </w:rPr>
                <w:t>"</w:t>
              </w:r>
              <w:r w:rsidR="00BE0C19" w:rsidRPr="00664E46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fr-FR" w:eastAsia="fi-FI"/>
                </w:rPr>
                <w:t xml:space="preserve"> </w:t>
              </w:r>
              <w:r w:rsidR="00BE0C19" w:rsidRPr="00664E46">
                <w:rPr>
                  <w:rFonts w:ascii="Courier New" w:hAnsi="Courier New" w:cs="Courier New"/>
                  <w:color w:val="FF0000"/>
                  <w:sz w:val="18"/>
                  <w:szCs w:val="18"/>
                  <w:lang w:val="fr-FR" w:eastAsia="fi-FI"/>
                </w:rPr>
                <w:t>displayName</w:t>
              </w:r>
              <w:r w:rsidR="00BE0C19" w:rsidRPr="00664E46">
                <w:rPr>
                  <w:rFonts w:ascii="Courier New" w:hAnsi="Courier New" w:cs="Courier New"/>
                  <w:color w:val="0000FF"/>
                  <w:sz w:val="18"/>
                  <w:szCs w:val="18"/>
                  <w:lang w:val="fr-FR" w:eastAsia="fi-FI"/>
                </w:rPr>
                <w:t>="</w:t>
              </w:r>
              <w:r w:rsidR="00BE0C19" w:rsidRPr="00664E46">
                <w:rPr>
                  <w:rFonts w:ascii="Courier New" w:hAnsi="Courier New" w:cs="Courier New"/>
                  <w:color w:val="000000"/>
                  <w:sz w:val="18"/>
                  <w:szCs w:val="18"/>
                  <w:lang w:val="fr-FR" w:eastAsia="fi-FI"/>
                </w:rPr>
                <w:t>Fysioterapeuttinen kuntoutus</w:t>
              </w:r>
              <w:r w:rsidR="00BE0C19" w:rsidRPr="00664E46">
                <w:rPr>
                  <w:rFonts w:ascii="Courier New" w:hAnsi="Courier New" w:cs="Courier New"/>
                  <w:color w:val="0000FF"/>
                  <w:sz w:val="18"/>
                  <w:szCs w:val="18"/>
                  <w:lang w:val="fr-FR" w:eastAsia="fi-FI"/>
                </w:rPr>
                <w:t>"/&gt;</w:t>
              </w:r>
            </w:ins>
          </w:p>
          <w:p w14:paraId="32A918F2" w14:textId="77777777" w:rsidR="001F2362" w:rsidRPr="00BE0C19" w:rsidDel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879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del w:id="1880" w:author="Tekijä"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/>
                </w:rPr>
                <w:delText>code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code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xxx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codeSystem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fr-FR"/>
                </w:rPr>
                <w:delText xml:space="preserve"> </w:delText>
              </w:r>
              <w:r w:rsidRPr="00BE0C19" w:rsidDel="00BE0C19">
                <w:rPr>
                  <w:rFonts w:ascii="Courier New" w:hAnsi="Courier New" w:cs="Courier New"/>
                  <w:sz w:val="18"/>
                  <w:szCs w:val="18"/>
                  <w:lang w:val="fr-FR"/>
                </w:rPr>
                <w:delText>1.2.246.537.6.</w:delText>
              </w:r>
              <w:r w:rsidR="00F267A1" w:rsidRPr="00BE0C19" w:rsidDel="00BE0C19">
                <w:rPr>
                  <w:rFonts w:ascii="Courier New" w:hAnsi="Courier New" w:cs="Courier New"/>
                  <w:sz w:val="18"/>
                  <w:szCs w:val="18"/>
                  <w:lang w:val="fr-FR"/>
                </w:rPr>
                <w:delText>128.2009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"/&gt;</w:delText>
              </w:r>
            </w:del>
          </w:p>
          <w:p w14:paraId="1C2EC80B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9BD1674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reference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  <w:t xml:space="preserve"> value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#OID1.2.24</w:t>
            </w:r>
            <w:r w:rsidR="00EF211D"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6.10.123456.11.2012.160.140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"/&gt;</w:t>
            </w:r>
          </w:p>
          <w:p w14:paraId="76132C6A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589BDB43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entryRelationship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 xml:space="preserve"> </w:t>
            </w:r>
            <w:r w:rsidR="00891F09"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  <w:t>typeCode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="00891F09"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COMP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"&gt;</w:t>
            </w:r>
          </w:p>
          <w:p w14:paraId="6E3783CF" w14:textId="77777777" w:rsidR="009C4661" w:rsidRPr="00BE0C19" w:rsidRDefault="009C4661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&lt;!--</w:t>
            </w:r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 </w:t>
            </w:r>
            <w:r w:rsidR="004E5326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30</w:t>
            </w:r>
            <w:r w:rsidR="00433929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8</w:t>
            </w:r>
            <w:r w:rsidR="004E5326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-yksittäinen </w:t>
            </w:r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palvelu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--&gt;</w:t>
            </w:r>
          </w:p>
          <w:p w14:paraId="62C8A0AC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="00EF211D"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&gt;&lt;/</w:t>
            </w:r>
            <w:r w:rsidR="00797648"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5C8C5B8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entryRelationship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255F883" w14:textId="77777777" w:rsidR="001F2362" w:rsidRPr="00BE0C19" w:rsidDel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188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772B9D2B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</w:p>
        </w:tc>
      </w:tr>
    </w:tbl>
    <w:p w14:paraId="37B74A07" w14:textId="77777777" w:rsidR="001F2362" w:rsidRPr="004A6F7E" w:rsidRDefault="001F2362" w:rsidP="001F2362">
      <w:pPr>
        <w:rPr>
          <w:lang w:val="en-US"/>
        </w:rPr>
      </w:pPr>
    </w:p>
    <w:p w14:paraId="0D9FC71D" w14:textId="77777777" w:rsidR="00797648" w:rsidRDefault="00EF211D" w:rsidP="001F2362">
      <w:r w:rsidRPr="00EF211D">
        <w:t>Palvelu jakautuu osapalveluihin.</w:t>
      </w:r>
      <w:r>
        <w:t xml:space="preserve"> </w:t>
      </w:r>
      <w:r w:rsidRPr="00EF211D">
        <w:t>Kukin osapalvelu kuvataan pää-encounterin alla olevalla encounte</w:t>
      </w:r>
      <w:r w:rsidR="006C323D">
        <w:t xml:space="preserve">rilla ja siihen liitetyillä </w:t>
      </w:r>
      <w:r w:rsidR="00C7477E">
        <w:t>ali</w:t>
      </w:r>
      <w:r w:rsidR="006C323D">
        <w:t>rake</w:t>
      </w:r>
      <w:r w:rsidR="00547113">
        <w:t>n</w:t>
      </w:r>
      <w:r w:rsidR="006C323D">
        <w:t>teil</w:t>
      </w:r>
      <w:r w:rsidR="00547113">
        <w:t>l</w:t>
      </w:r>
      <w:r w:rsidR="006C323D">
        <w:t xml:space="preserve">a. </w:t>
      </w:r>
      <w:r w:rsidR="00797648">
        <w:t>Encounterin elementissä effectiveTime ilmoitetaan palvelun suunniteltu ajankohta</w:t>
      </w:r>
      <w:r w:rsidR="004C5388">
        <w:t>, tietotyyppi on IVL_TS.</w:t>
      </w:r>
    </w:p>
    <w:p w14:paraId="45A64B79" w14:textId="77777777" w:rsidR="00797648" w:rsidRDefault="00797648" w:rsidP="001F2362"/>
    <w:p w14:paraId="17AA33AE" w14:textId="77777777" w:rsidR="00EF211D" w:rsidRPr="00EF211D" w:rsidRDefault="006C323D" w:rsidP="001F2362">
      <w:r>
        <w:t>Encounterin ensimmäisellä aliobservationilla viitataan palvelun sisältötekstin.</w:t>
      </w:r>
      <w:r w:rsidR="00547113">
        <w:t xml:space="preserve"> Toisella aliobserva</w:t>
      </w:r>
      <w:r w:rsidR="00C7477E">
        <w:t>tionilla (toistuva) yksilöidään palvelun sisältö nimikkeistön avulla (esim. laboratoriotutkimusnimikkeistö) ja ilmoitetaan työvarauksen tunnus.</w:t>
      </w:r>
      <w:r w:rsidR="00797648">
        <w:t xml:space="preserve"> Seuraavalla aliobservationilla viitataan palvelun lisätietotekstiin. Seuraavall</w:t>
      </w:r>
      <w:r w:rsidR="00907A9C">
        <w:t>a</w:t>
      </w:r>
      <w:r w:rsidR="00797648">
        <w:t xml:space="preserve"> aliobservationilla ilmoitetaan suunni</w:t>
      </w:r>
      <w:r w:rsidR="00907A9C">
        <w:t>tell</w:t>
      </w:r>
      <w:r w:rsidR="00797648">
        <w:t>un palvelun tila koodattuna ja tilan muuttamisen ajankohdat.</w:t>
      </w:r>
      <w:r w:rsidR="001162EC">
        <w:t xml:space="preserve"> Organizer-rakenteen avulla ilmoitetaan palvelun ehto, ehdon yksilöivä tunnus sekä tutkimuksen tuloksen ehto.</w:t>
      </w:r>
    </w:p>
    <w:p w14:paraId="778D6210" w14:textId="77777777" w:rsidR="00EF211D" w:rsidRPr="00EF211D" w:rsidRDefault="00EF211D" w:rsidP="001F2362"/>
    <w:p w14:paraId="05F80770" w14:textId="77777777" w:rsidR="00EF211D" w:rsidRPr="001F2362" w:rsidDel="00BE0C19" w:rsidRDefault="00EF211D" w:rsidP="00EF211D">
      <w:pPr>
        <w:rPr>
          <w:del w:id="1882" w:author="Tekijä"/>
        </w:rPr>
      </w:pPr>
    </w:p>
    <w:p w14:paraId="1741FE79" w14:textId="77777777" w:rsidR="00EF211D" w:rsidRPr="001F4A30" w:rsidRDefault="00EF211D" w:rsidP="00EF211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F211D" w:rsidRPr="00931A56" w14:paraId="5F2B5C51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36EE" w14:textId="77777777" w:rsidR="009C4661" w:rsidRPr="00D06DD0" w:rsidRDefault="009C4661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-- </w:t>
            </w:r>
            <w:r w:rsidR="00433929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308 – yksittäinen palvelu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A643389" w14:textId="77777777" w:rsidR="00EF211D" w:rsidRPr="009876F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9876F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9876F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9876F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9876F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9876F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ENC</w:t>
            </w:r>
            <w:r w:rsidRPr="009876F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9876F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9876F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9876F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9876F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4119D7E6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9876F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9876F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text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77C7730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reference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value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#OID1.2.246.10.123456.11.2012.180.140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1CF51DBE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text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282C96F" w14:textId="77777777" w:rsidR="008F753C" w:rsidRPr="00D06DD0" w:rsidRDefault="008F753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&lt;!</w:t>
            </w:r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--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314-suunniteltu ajankohta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6E765EC5" w14:textId="77777777" w:rsidR="00907A9C" w:rsidRPr="00D06DD0" w:rsidRDefault="00907A9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effectiveTime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E1E954B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 xml:space="preserve"> </w:t>
            </w:r>
            <w:r w:rsidR="00891F09"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0652340B" w14:textId="77777777" w:rsidR="00EF211D" w:rsidRPr="009876F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9876F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&lt;!</w:t>
            </w:r>
            <w:r w:rsidR="00931A56" w:rsidRPr="009876F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</w:t>
            </w:r>
            <w:r w:rsidR="008F753C" w:rsidRPr="009876F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308-</w:t>
            </w:r>
            <w:r w:rsidRPr="009876F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viittaus palvelun sisältötekstiin </w:t>
            </w:r>
            <w:r w:rsidRPr="009876F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1AA33CA6" w14:textId="77777777" w:rsidR="00EF211D" w:rsidRPr="009876F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9876F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9876F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9876F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9876F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9876F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9876F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Pr="009876F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9876F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35A7E0E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9876F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9876F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1A29915" w14:textId="77777777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     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</w:t>
            </w:r>
            <w:r w:rsidR="00891F09" w:rsidRPr="00D06DD0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typeCode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891F09"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COMP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15D784BC" w14:textId="77777777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309,310 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palvelun yksilöinti ja työvaraustunnus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80BEC6E" w14:textId="77777777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C79DA0E" w14:textId="77777777" w:rsidR="007B622E" w:rsidRPr="00D06DD0" w:rsidRDefault="007B622E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     Tai &lt;procedure&gt;&lt;procedure&gt;</w:t>
            </w:r>
          </w:p>
          <w:p w14:paraId="79AF175C" w14:textId="77777777" w:rsidR="00797648" w:rsidRPr="00D06DD0" w:rsidRDefault="007B622E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="00797648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D20212D" w14:textId="77777777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64A5A5D2" w14:textId="77777777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>311-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viittaus palvelun lisätietotekstiin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41D74766" w14:textId="77777777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7ADAF349" w14:textId="77777777" w:rsidR="00797648" w:rsidRPr="009876F0" w:rsidRDefault="00797648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9876F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9876F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Pr="009876F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CB4328D" w14:textId="77777777" w:rsidR="001162EC" w:rsidRPr="009876F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9876F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&lt;</w:t>
            </w:r>
            <w:r w:rsidRPr="009876F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9876F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9876F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9876F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9876F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9876F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68042EF3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9876F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9876F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312-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suunnitellun palvelun tila ja tilamuutosten ajankohdat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38A176B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3B11001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ABFCFAE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4B8F0D78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315-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palvelun ehto, yksilöivä tunnus ja tuloksen ehto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4A048478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2A5ABB33" w14:textId="77777777" w:rsidR="001162EC" w:rsidRPr="00D06DD0" w:rsidRDefault="001162E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75CC5191" w14:textId="0BA42E94" w:rsidR="00EF211D" w:rsidRPr="00D06DD0" w:rsidDel="00D06DD0" w:rsidRDefault="00EF211D" w:rsidP="00D06DD0">
            <w:pPr>
              <w:autoSpaceDE w:val="0"/>
              <w:autoSpaceDN w:val="0"/>
              <w:adjustRightInd w:val="0"/>
              <w:jc w:val="left"/>
              <w:rPr>
                <w:del w:id="1883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3A6210CD" w14:textId="77777777" w:rsidR="00EF211D" w:rsidRPr="00931A56" w:rsidRDefault="00EF211D" w:rsidP="00D06DD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</w:rPr>
            </w:pPr>
          </w:p>
        </w:tc>
      </w:tr>
    </w:tbl>
    <w:p w14:paraId="1D817315" w14:textId="77777777" w:rsidR="00EF211D" w:rsidRPr="00931A56" w:rsidRDefault="00EF211D" w:rsidP="00EF211D"/>
    <w:p w14:paraId="0A28B670" w14:textId="77777777" w:rsidR="00EF211D" w:rsidRPr="00931A56" w:rsidDel="00F04D0E" w:rsidRDefault="00EF211D" w:rsidP="001F2362">
      <w:pPr>
        <w:rPr>
          <w:del w:id="1884" w:author="Tekijä"/>
        </w:rPr>
      </w:pPr>
    </w:p>
    <w:p w14:paraId="56EB96F1" w14:textId="77777777" w:rsidR="00EF211D" w:rsidRPr="00931A56" w:rsidDel="00F04D0E" w:rsidRDefault="00EF211D" w:rsidP="001F2362">
      <w:pPr>
        <w:rPr>
          <w:del w:id="1885" w:author="Tekijä"/>
          <w:b/>
        </w:rPr>
      </w:pPr>
    </w:p>
    <w:p w14:paraId="270A747E" w14:textId="77777777" w:rsidR="00EF211D" w:rsidRPr="00931A56" w:rsidRDefault="006C323D" w:rsidP="00D12236">
      <w:pPr>
        <w:pStyle w:val="Otsikko4"/>
      </w:pPr>
      <w:del w:id="1886" w:author="Tekijä">
        <w:r w:rsidRPr="00931A56" w:rsidDel="00F04D0E">
          <w:delText>Viittaus sisältötekstiin</w:delText>
        </w:r>
      </w:del>
      <w:ins w:id="1887" w:author="Tekijä">
        <w:r w:rsidR="00F04D0E">
          <w:t>Palvelun sisältö</w:t>
        </w:r>
      </w:ins>
    </w:p>
    <w:p w14:paraId="5723D08D" w14:textId="77777777" w:rsidR="00EF211D" w:rsidRPr="00931A56" w:rsidDel="00F04D0E" w:rsidRDefault="00EF211D" w:rsidP="001F2362">
      <w:pPr>
        <w:rPr>
          <w:del w:id="1888" w:author="Tekijä"/>
        </w:rPr>
      </w:pPr>
    </w:p>
    <w:p w14:paraId="140495B4" w14:textId="77777777" w:rsidR="001F2362" w:rsidRPr="00BE3438" w:rsidRDefault="006C323D" w:rsidP="001F2362">
      <w:r>
        <w:rPr>
          <w:rStyle w:val="Sivunumero"/>
        </w:rPr>
        <w:t>Viittaus sis</w:t>
      </w:r>
      <w:r>
        <w:t>ältötekstiin tehdään</w:t>
      </w:r>
      <w:r w:rsidR="001F2362" w:rsidRPr="00BE3438">
        <w:t xml:space="preserve"> aliobservationin avulla.</w:t>
      </w:r>
      <w:r w:rsidR="00547113">
        <w:rPr>
          <w:rStyle w:val="Sivunumero"/>
        </w:rPr>
        <w:t xml:space="preserve"> Kenttäkoodi on 30</w:t>
      </w:r>
      <w:r w:rsidR="00547113">
        <w:t>8</w:t>
      </w:r>
      <w:r w:rsidR="001F2362">
        <w:t>. Varsinainen teksti sijoitetaan section/text:iin</w:t>
      </w:r>
      <w:del w:id="1889" w:author="Tekijä">
        <w:r w:rsidR="001F2362" w:rsidDel="00F04D0E">
          <w:delText>, jonne viitataan value/originalText/reference:n avulla</w:delText>
        </w:r>
      </w:del>
      <w:ins w:id="1890" w:author="Tekijä">
        <w:r w:rsidR="00F04D0E">
          <w:t>.</w:t>
        </w:r>
      </w:ins>
      <w:del w:id="1891" w:author="Tekijä">
        <w:r w:rsidR="001F2362" w:rsidDel="00F04D0E">
          <w:delText>.</w:delText>
        </w:r>
      </w:del>
    </w:p>
    <w:p w14:paraId="0EEFE420" w14:textId="77777777" w:rsidR="001F2362" w:rsidRDefault="001F2362" w:rsidP="001F2362"/>
    <w:p w14:paraId="240F48EA" w14:textId="77777777" w:rsidR="001F2362" w:rsidDel="00F04D0E" w:rsidRDefault="001F2362" w:rsidP="001F2362">
      <w:pPr>
        <w:rPr>
          <w:del w:id="1892" w:author="Tekijä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F04D0E" w14:paraId="300AF878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CEFB4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ins w:id="189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94" w:author="Tekijä"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6334BD28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ins w:id="189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96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79498F9A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189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98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308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1.2.246.6.12.2002.345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Palvelun sisältö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617129D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ins w:id="189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00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E31DAB1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ins w:id="190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02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#OID1.2.246.10.1234567.11.2014.300.36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99F80FC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ins w:id="190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04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723FE5D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ins w:id="190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06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AE2262D" w14:textId="77777777" w:rsidR="001F2362" w:rsidRPr="00F04D0E" w:rsidDel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del w:id="1907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 w:eastAsia="fi-FI"/>
              </w:rPr>
            </w:pPr>
            <w:ins w:id="1908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  <w:del w:id="1909" w:author="Tekijä">
              <w:r w:rsidR="001F2362"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&lt;</w:delText>
              </w:r>
              <w:r w:rsidR="001F2362"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observation</w:delText>
              </w:r>
              <w:r w:rsidR="001F2362"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</w:delText>
              </w:r>
              <w:r w:rsidR="001F2362" w:rsidRPr="00F04D0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>classCode</w:delText>
              </w:r>
              <w:r w:rsidR="001F2362"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1F2362"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OBS</w:delText>
              </w:r>
              <w:r w:rsidR="001F2362"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="001F2362" w:rsidRPr="00F04D0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moodCode</w:delText>
              </w:r>
              <w:r w:rsidR="001F2362"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1F2362"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EVN</w:delText>
              </w:r>
              <w:r w:rsidR="001F2362"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"&gt;</w:delText>
              </w:r>
            </w:del>
          </w:p>
          <w:p w14:paraId="00DF77E0" w14:textId="77777777" w:rsidR="001F2362" w:rsidRPr="00F04D0E" w:rsidDel="00F04D0E" w:rsidRDefault="001F2362" w:rsidP="00F04D0E">
            <w:pPr>
              <w:suppressAutoHyphens/>
              <w:autoSpaceDE w:val="0"/>
              <w:autoSpaceDN w:val="0"/>
              <w:adjustRightInd w:val="0"/>
              <w:rPr>
                <w:del w:id="1910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 w:eastAsia="fi-FI"/>
              </w:rPr>
            </w:pPr>
            <w:del w:id="1911" w:author="Tekijä"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code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30</w:delText>
              </w:r>
              <w:r w:rsidR="00547113"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8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codeSystem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sz w:val="18"/>
                  <w:szCs w:val="18"/>
                  <w:lang w:val="fr-FR" w:eastAsia="fi-FI"/>
                </w:rPr>
                <w:delText>1.2.246.6.12.2002.323.2012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"/&gt;</w:delText>
              </w:r>
            </w:del>
          </w:p>
          <w:p w14:paraId="180672AB" w14:textId="77777777" w:rsidR="001F2362" w:rsidRPr="00F04D0E" w:rsidDel="00F04D0E" w:rsidRDefault="001F2362" w:rsidP="00F04D0E">
            <w:pPr>
              <w:suppressAutoHyphens/>
              <w:autoSpaceDE w:val="0"/>
              <w:autoSpaceDN w:val="0"/>
              <w:adjustRightInd w:val="0"/>
              <w:rPr>
                <w:del w:id="191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1913" w:author="Tekijä"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4A69B6A1" w14:textId="77777777" w:rsidR="001F2362" w:rsidRPr="00F04D0E" w:rsidDel="00F04D0E" w:rsidRDefault="001F2362" w:rsidP="00F04D0E">
            <w:pPr>
              <w:suppressAutoHyphens/>
              <w:autoSpaceDE w:val="0"/>
              <w:autoSpaceDN w:val="0"/>
              <w:adjustRightInd w:val="0"/>
              <w:rPr>
                <w:del w:id="191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1915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reference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GB" w:eastAsia="fi-FI"/>
                </w:rPr>
                <w:delText xml:space="preserve"> value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#OID1.2.246.10.123456.11.2012.160.</w:delText>
              </w:r>
              <w:r w:rsidR="00547113"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2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38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"/&gt;</w:delText>
              </w:r>
            </w:del>
          </w:p>
          <w:p w14:paraId="54901FC8" w14:textId="77777777" w:rsidR="001F2362" w:rsidRPr="00F04D0E" w:rsidDel="00F04D0E" w:rsidRDefault="001F2362" w:rsidP="00F04D0E">
            <w:pPr>
              <w:suppressAutoHyphens/>
              <w:autoSpaceDE w:val="0"/>
              <w:autoSpaceDN w:val="0"/>
              <w:adjustRightInd w:val="0"/>
              <w:rPr>
                <w:del w:id="191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1917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&lt;/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3820235C" w14:textId="77777777" w:rsidR="001F2362" w:rsidRPr="00F04D0E" w:rsidDel="00F04D0E" w:rsidRDefault="001F2362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del w:id="191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919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 xml:space="preserve">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xsi:type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CV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nullFlavor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495FC8"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UNK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43F942E2" w14:textId="77777777" w:rsidR="001F2362" w:rsidRPr="00F04D0E" w:rsidDel="00F04D0E" w:rsidRDefault="001F2362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del w:id="192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921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C87B65C" w14:textId="77777777" w:rsidR="001F2362" w:rsidRPr="00F04D0E" w:rsidDel="00F04D0E" w:rsidRDefault="001F2362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del w:id="192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923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</w:delText>
              </w:r>
              <w:r w:rsidR="00547113"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2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38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0D6BD499" w14:textId="77777777" w:rsidR="001F2362" w:rsidRPr="00F04D0E" w:rsidDel="00F04D0E" w:rsidRDefault="001F2362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del w:id="1924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925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7CC797A4" w14:textId="77777777" w:rsidR="001F2362" w:rsidRPr="00F04D0E" w:rsidDel="00F04D0E" w:rsidRDefault="001F2362" w:rsidP="00F04D0E">
            <w:pPr>
              <w:suppressAutoHyphens/>
              <w:autoSpaceDE w:val="0"/>
              <w:autoSpaceDN w:val="0"/>
              <w:adjustRightInd w:val="0"/>
              <w:rPr>
                <w:del w:id="1926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</w:rPr>
            </w:pPr>
            <w:del w:id="1927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&lt;/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value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10117946" w14:textId="77777777" w:rsidR="001F2362" w:rsidRPr="00F04D0E" w:rsidDel="00F04D0E" w:rsidRDefault="001F2362" w:rsidP="00F04D0E">
            <w:pPr>
              <w:suppressAutoHyphens/>
              <w:autoSpaceDE w:val="0"/>
              <w:autoSpaceDN w:val="0"/>
              <w:adjustRightInd w:val="0"/>
              <w:rPr>
                <w:del w:id="192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eastAsia="fi-FI"/>
              </w:rPr>
            </w:pPr>
            <w:del w:id="1929" w:author="Tekijä"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&lt;/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eastAsia="fi-FI"/>
                </w:rPr>
                <w:delText>observation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&gt;</w:delText>
              </w:r>
            </w:del>
          </w:p>
          <w:p w14:paraId="09662E4D" w14:textId="77777777" w:rsidR="001F2362" w:rsidRPr="00F04D0E" w:rsidRDefault="001F2362" w:rsidP="00F04D0E">
            <w:pPr>
              <w:suppressAutoHyphens/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</w:p>
        </w:tc>
      </w:tr>
    </w:tbl>
    <w:p w14:paraId="2FEAEBC9" w14:textId="77777777" w:rsidR="001F2362" w:rsidRDefault="001F2362" w:rsidP="001F2362"/>
    <w:p w14:paraId="62644FD7" w14:textId="77777777" w:rsidR="00BE3438" w:rsidRPr="00BE3438" w:rsidDel="00F04D0E" w:rsidRDefault="00BE3438" w:rsidP="00BE3438">
      <w:pPr>
        <w:rPr>
          <w:del w:id="1930" w:author="Tekijä"/>
          <w:lang w:val="en-US"/>
        </w:rPr>
      </w:pPr>
    </w:p>
    <w:p w14:paraId="3D57D26F" w14:textId="77777777" w:rsidR="001162EC" w:rsidRPr="006C323D" w:rsidDel="00F04D0E" w:rsidRDefault="001162EC" w:rsidP="001162EC">
      <w:pPr>
        <w:rPr>
          <w:del w:id="1931" w:author="Tekijä"/>
          <w:b/>
          <w:lang w:val="en-US"/>
        </w:rPr>
      </w:pPr>
    </w:p>
    <w:p w14:paraId="6D30B24E" w14:textId="77777777" w:rsidR="001162EC" w:rsidRPr="00BF6B8D" w:rsidRDefault="001162EC" w:rsidP="00D12236">
      <w:pPr>
        <w:pStyle w:val="Otsikko4"/>
        <w:rPr>
          <w:lang w:val="fi-FI"/>
        </w:rPr>
      </w:pPr>
      <w:r w:rsidRPr="00BF6B8D">
        <w:rPr>
          <w:lang w:val="fi-FI"/>
        </w:rPr>
        <w:t>Palvelun sisällön yksilöinti ja työvarauksen tunnus</w:t>
      </w:r>
    </w:p>
    <w:p w14:paraId="00354D35" w14:textId="77777777" w:rsidR="001162EC" w:rsidRPr="001162EC" w:rsidDel="00F04D0E" w:rsidRDefault="001162EC" w:rsidP="001162EC">
      <w:pPr>
        <w:rPr>
          <w:del w:id="1932" w:author="Tekijä"/>
        </w:rPr>
      </w:pPr>
    </w:p>
    <w:p w14:paraId="17DF88E7" w14:textId="349BAB79" w:rsidR="005E640E" w:rsidRPr="00BE3438" w:rsidRDefault="001162EC" w:rsidP="005E640E">
      <w:pPr>
        <w:jc w:val="left"/>
      </w:pPr>
      <w:r>
        <w:rPr>
          <w:rStyle w:val="Sivunumero"/>
        </w:rPr>
        <w:t>Palvelun sisällön yksilöinti</w:t>
      </w:r>
      <w:r>
        <w:t xml:space="preserve"> tehdään</w:t>
      </w:r>
      <w:r w:rsidRPr="00BE3438">
        <w:t xml:space="preserve"> aliobservationin </w:t>
      </w:r>
      <w:r w:rsidR="007B622E">
        <w:t xml:space="preserve">tai </w:t>
      </w:r>
      <w:ins w:id="1933" w:author="Tekijä">
        <w:r w:rsidR="00D06DD0">
          <w:t>-</w:t>
        </w:r>
      </w:ins>
      <w:r w:rsidR="007B622E">
        <w:t xml:space="preserve">proceduren </w:t>
      </w:r>
      <w:r w:rsidRPr="00BE3438">
        <w:t>avulla.</w:t>
      </w:r>
      <w:r>
        <w:rPr>
          <w:rStyle w:val="Sivunumero"/>
        </w:rPr>
        <w:t xml:space="preserve"> Observationin</w:t>
      </w:r>
      <w:r w:rsidR="007B622E">
        <w:rPr>
          <w:rStyle w:val="Sivunumero"/>
        </w:rPr>
        <w:t>/proceduren</w:t>
      </w:r>
      <w:r>
        <w:rPr>
          <w:rStyle w:val="Sivunumero"/>
        </w:rPr>
        <w:t xml:space="preserve"> merkitys tunnistetaan </w:t>
      </w:r>
      <w:r w:rsidRPr="00F04D0E">
        <w:rPr>
          <w:rStyle w:val="Sivunumero"/>
          <w:szCs w:val="24"/>
        </w:rPr>
        <w:t>templateId:n</w:t>
      </w:r>
      <w:r w:rsidR="009C4661" w:rsidRPr="00F04D0E">
        <w:rPr>
          <w:rStyle w:val="Sivunumero"/>
          <w:szCs w:val="24"/>
        </w:rPr>
        <w:t xml:space="preserve"> </w:t>
      </w:r>
      <w:r w:rsidR="00AF5158" w:rsidRPr="00F04D0E">
        <w:rPr>
          <w:szCs w:val="24"/>
          <w:lang w:eastAsia="fi-FI"/>
        </w:rPr>
        <w:t>1.2.246.6.12.2002.</w:t>
      </w:r>
      <w:del w:id="1934" w:author="Tekijä">
        <w:r w:rsidR="00AF5158" w:rsidRPr="00F04D0E" w:rsidDel="00F04D0E">
          <w:rPr>
            <w:szCs w:val="24"/>
            <w:lang w:eastAsia="fi-FI"/>
          </w:rPr>
          <w:delText>323.2012</w:delText>
        </w:r>
      </w:del>
      <w:ins w:id="1935" w:author="Tekijä">
        <w:r w:rsidR="00F04D0E">
          <w:rPr>
            <w:szCs w:val="24"/>
            <w:lang w:eastAsia="fi-FI"/>
          </w:rPr>
          <w:t>345</w:t>
        </w:r>
      </w:ins>
      <w:r w:rsidR="009C4661" w:rsidRPr="00F04D0E">
        <w:rPr>
          <w:szCs w:val="24"/>
          <w:lang w:eastAsia="fi-FI"/>
        </w:rPr>
        <w:t>.309  arvosta</w:t>
      </w:r>
      <w:r>
        <w:t>.</w:t>
      </w:r>
      <w:r w:rsidR="009C4661">
        <w:t xml:space="preserve"> Code-elementtiin sijoitetaan koodattuna arvo esim. laboratoriotutkimusnimikkeistöstä</w:t>
      </w:r>
      <w:r w:rsidR="007B622E">
        <w:t xml:space="preserve"> tai toimenpidenimikkeistöstä.</w:t>
      </w:r>
      <w:r w:rsidR="009C4661">
        <w:t xml:space="preserve"> </w:t>
      </w:r>
      <w:r w:rsidR="005E640E">
        <w:t>Palvelun sisällön yksilöinti on toistuva.</w:t>
      </w:r>
    </w:p>
    <w:p w14:paraId="7593C48E" w14:textId="77777777" w:rsidR="001162EC" w:rsidRPr="00BE3438" w:rsidDel="00F04D0E" w:rsidRDefault="001162EC" w:rsidP="009C4661">
      <w:pPr>
        <w:jc w:val="left"/>
        <w:rPr>
          <w:del w:id="1936" w:author="Tekijä"/>
        </w:rPr>
      </w:pPr>
    </w:p>
    <w:p w14:paraId="40E88476" w14:textId="77777777" w:rsidR="001162EC" w:rsidDel="00F04D0E" w:rsidRDefault="001162EC" w:rsidP="001162EC">
      <w:pPr>
        <w:rPr>
          <w:del w:id="1937" w:author="Tekijä"/>
        </w:rPr>
      </w:pPr>
    </w:p>
    <w:p w14:paraId="332E7F1B" w14:textId="77777777" w:rsidR="001162EC" w:rsidRDefault="001162EC" w:rsidP="001162E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162EC" w:rsidRPr="009876F0" w14:paraId="0B607704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EF94A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ins w:id="193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39" w:author="Tekijä"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343E547D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ins w:id="194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41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F04D0E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309 palvelun yksilöinti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563C199F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ins w:id="194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43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5AAFDD46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ins w:id="194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45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templateId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1.2.246.6.12.2002.323.2012.309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27C8B194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ins w:id="194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47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F04D0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koodisto ja koodiarvo (Laboratoriotutkimusnimikkeistö, Radiologinen tutkimus- ja toimenpidenimikkeistö,Perusterveydenhuollon avohoidon toimintoluokitus (SPAT) , Fysiologiset mittaukset,  Fysioterapianimikkeistö, Puheterapianimikkeistö, Kuntaliitto - Ravitsemusterapianimikkeistö)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9514ADD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ins w:id="194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49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1462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1.2.246.537.6.3.2006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Kuntaliitto - Laboratoriotutkimusnimikkeistö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B -Gluk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1EB1E0CC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ins w:id="195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51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909A3CA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ins w:id="195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53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#OID1.2.246.10.1234567.11.2014.300.45.2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71DD4044" w14:textId="77777777" w:rsidR="005E640E" w:rsidRPr="00F04D0E" w:rsidDel="00F04D0E" w:rsidRDefault="00F04D0E" w:rsidP="005E640E">
            <w:pPr>
              <w:autoSpaceDE w:val="0"/>
              <w:autoSpaceDN w:val="0"/>
              <w:adjustRightInd w:val="0"/>
              <w:jc w:val="left"/>
              <w:rPr>
                <w:del w:id="195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ins w:id="1955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  <w:del w:id="1956" w:author="Tekijä">
              <w:r w:rsidR="005E640E"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="005E640E"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="005E640E" w:rsidRPr="00F04D0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classCode</w:delText>
              </w:r>
              <w:r w:rsidR="005E640E"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5E640E"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OBS</w:delText>
              </w:r>
              <w:r w:rsidR="005E640E"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="005E640E" w:rsidRPr="00F04D0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moodCode</w:delText>
              </w:r>
              <w:r w:rsidR="005E640E"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5E640E"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EVN</w:delText>
              </w:r>
              <w:r w:rsidR="005E640E"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4FF76045" w14:textId="77777777" w:rsidR="005E640E" w:rsidRPr="00F04D0E" w:rsidDel="00F04D0E" w:rsidRDefault="005E640E" w:rsidP="005E640E">
            <w:pPr>
              <w:autoSpaceDE w:val="0"/>
              <w:autoSpaceDN w:val="0"/>
              <w:adjustRightInd w:val="0"/>
              <w:jc w:val="left"/>
              <w:rPr>
                <w:del w:id="1957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958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templateId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root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1.2.246.6.12.2002.323.2012.309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603522BD" w14:textId="77777777" w:rsidR="005E640E" w:rsidRPr="00F04D0E" w:rsidDel="00F04D0E" w:rsidRDefault="005E640E" w:rsidP="005E640E">
            <w:pPr>
              <w:autoSpaceDE w:val="0"/>
              <w:autoSpaceDN w:val="0"/>
              <w:adjustRightInd w:val="0"/>
              <w:jc w:val="left"/>
              <w:rPr>
                <w:del w:id="1959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960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code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code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xxx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codeSystem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1.2.246.10.123456.6.3.2009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7182872C" w14:textId="77777777" w:rsidR="005E640E" w:rsidRPr="00F04D0E" w:rsidDel="00F04D0E" w:rsidRDefault="005E640E" w:rsidP="005E640E">
            <w:pPr>
              <w:autoSpaceDE w:val="0"/>
              <w:autoSpaceDN w:val="0"/>
              <w:adjustRightInd w:val="0"/>
              <w:jc w:val="left"/>
              <w:rPr>
                <w:del w:id="196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962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text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37888D02" w14:textId="77777777" w:rsidR="005E640E" w:rsidRPr="00F04D0E" w:rsidDel="00F04D0E" w:rsidRDefault="005E640E" w:rsidP="005E640E">
            <w:pPr>
              <w:autoSpaceDE w:val="0"/>
              <w:autoSpaceDN w:val="0"/>
              <w:adjustRightInd w:val="0"/>
              <w:jc w:val="left"/>
              <w:rPr>
                <w:del w:id="196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964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 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#OID1.2.246.10.123456.11.2012.160.338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0C966078" w14:textId="77777777" w:rsidR="005E640E" w:rsidRPr="00F04D0E" w:rsidDel="00F04D0E" w:rsidRDefault="005E640E" w:rsidP="005E640E">
            <w:pPr>
              <w:autoSpaceDE w:val="0"/>
              <w:autoSpaceDN w:val="0"/>
              <w:adjustRightInd w:val="0"/>
              <w:jc w:val="left"/>
              <w:rPr>
                <w:del w:id="1965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966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text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7FFF8DCB" w14:textId="77777777" w:rsidR="005E640E" w:rsidRPr="00F04D0E" w:rsidDel="00F04D0E" w:rsidRDefault="005E640E" w:rsidP="005E640E">
            <w:pPr>
              <w:autoSpaceDE w:val="0"/>
              <w:autoSpaceDN w:val="0"/>
              <w:adjustRightInd w:val="0"/>
              <w:jc w:val="left"/>
              <w:rPr>
                <w:del w:id="1967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968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entryRelationship</w:delText>
              </w:r>
              <w:r w:rsidR="00891F09"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  <w:r w:rsidR="00891F09" w:rsidRPr="00F04D0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>typeCode</w:delText>
              </w:r>
              <w:r w:rsidR="00891F09"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891F09"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COMP</w:delText>
              </w:r>
              <w:r w:rsidR="00891F09"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09EF996A" w14:textId="77777777" w:rsidR="005E640E" w:rsidRPr="00F04D0E" w:rsidDel="00F04D0E" w:rsidRDefault="005E640E" w:rsidP="005E640E">
            <w:pPr>
              <w:autoSpaceDE w:val="0"/>
              <w:autoSpaceDN w:val="0"/>
              <w:adjustRightInd w:val="0"/>
              <w:jc w:val="left"/>
              <w:rPr>
                <w:del w:id="1969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970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&gt;&lt;/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7DD23F1" w14:textId="77777777" w:rsidR="005E640E" w:rsidRPr="00F04D0E" w:rsidDel="00F04D0E" w:rsidRDefault="005E640E" w:rsidP="005E640E">
            <w:pPr>
              <w:autoSpaceDE w:val="0"/>
              <w:autoSpaceDN w:val="0"/>
              <w:adjustRightInd w:val="0"/>
              <w:jc w:val="left"/>
              <w:rPr>
                <w:del w:id="197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972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entryRelationship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9B8A361" w14:textId="77777777" w:rsidR="001162EC" w:rsidRPr="00F04D0E" w:rsidRDefault="005E640E" w:rsidP="005E64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973" w:author="Tekijä"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</w:tc>
      </w:tr>
    </w:tbl>
    <w:p w14:paraId="0EC27F77" w14:textId="77777777" w:rsidR="001162EC" w:rsidRDefault="001162EC" w:rsidP="001162EC">
      <w:pPr>
        <w:rPr>
          <w:lang w:val="en-US"/>
        </w:rPr>
      </w:pPr>
    </w:p>
    <w:p w14:paraId="56A0B5BF" w14:textId="77777777" w:rsidR="005E640E" w:rsidRPr="00BE3438" w:rsidRDefault="005E640E" w:rsidP="005E640E">
      <w:pPr>
        <w:jc w:val="left"/>
      </w:pPr>
      <w:r w:rsidRPr="005E640E">
        <w:t xml:space="preserve">Työvarauksen tunnus sijoitetaan edellisen observationin/proceduren alle omaan observationiinsa. </w:t>
      </w:r>
      <w:r>
        <w:t>Kenttäkoodi on 310. Työvarauksen tun</w:t>
      </w:r>
      <w:r w:rsidR="0026354B">
        <w:t>nuksen arvo</w:t>
      </w:r>
      <w:r>
        <w:t xml:space="preserve"> sijoitetaan value-elementtiin, tietotyyppi on II. </w:t>
      </w:r>
    </w:p>
    <w:p w14:paraId="6E693F18" w14:textId="77777777" w:rsidR="005E640E" w:rsidRPr="005E640E" w:rsidDel="00F04D0E" w:rsidRDefault="005E640E" w:rsidP="001162EC">
      <w:pPr>
        <w:rPr>
          <w:del w:id="1974" w:author="Tekijä"/>
        </w:rPr>
      </w:pPr>
    </w:p>
    <w:p w14:paraId="56A66C56" w14:textId="77777777" w:rsidR="005E640E" w:rsidRPr="005E640E" w:rsidRDefault="005E640E" w:rsidP="005E640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5E640E" w:rsidRPr="00F04D0E" w14:paraId="1431C47B" w14:textId="77777777" w:rsidTr="00934DB2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6F961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ins w:id="197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976" w:author="Tekijä"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&lt;!--</w:t>
              </w:r>
              <w:r w:rsidRPr="00F04D0E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310 Työvarauksen tunnus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--&gt;</w:t>
              </w:r>
            </w:ins>
          </w:p>
          <w:p w14:paraId="3FE9EBC9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ins w:id="197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978" w:author="Tekijä"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entryRelationship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typeCode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COMP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0C0746EE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ins w:id="197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980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0E38C1D3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ins w:id="198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982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310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1.2.246.6.12.2002.345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Työvarauksen tunnus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32707952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ins w:id="198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984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value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xsi:type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II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root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1.2.246.10.1.2.3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1FEB0513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ins w:id="198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986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62E6BEB" w14:textId="77777777" w:rsidR="005E640E" w:rsidRPr="00F04D0E" w:rsidDel="00F04D0E" w:rsidRDefault="00F04D0E" w:rsidP="00F04D0E">
            <w:pPr>
              <w:suppressAutoHyphens/>
              <w:autoSpaceDE w:val="0"/>
              <w:autoSpaceDN w:val="0"/>
              <w:adjustRightInd w:val="0"/>
              <w:rPr>
                <w:del w:id="1987" w:author="Tekijä"/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</w:pPr>
            <w:ins w:id="1988" w:author="Tekijä"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entryRelationship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  <w:del w:id="1989" w:author="Tekijä">
              <w:r w:rsidR="005E640E"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&lt;</w:delText>
              </w:r>
              <w:r w:rsidR="005E640E"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 w:eastAsia="fi-FI"/>
                </w:rPr>
                <w:delText>observation</w:delText>
              </w:r>
              <w:r w:rsidR="005E640E"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</w:delText>
              </w:r>
              <w:r w:rsidR="005E640E" w:rsidRPr="00F04D0E" w:rsidDel="00F04D0E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>classCode</w:delText>
              </w:r>
              <w:r w:rsidR="005E640E"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5E640E"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OBS</w:delText>
              </w:r>
              <w:r w:rsidR="005E640E"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</w:delText>
              </w:r>
              <w:r w:rsidR="005E640E" w:rsidRPr="00F04D0E" w:rsidDel="00F04D0E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 xml:space="preserve"> moodCode</w:delText>
              </w:r>
              <w:r w:rsidR="005E640E"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5E640E"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EVN</w:delText>
              </w:r>
              <w:r w:rsidR="005E640E"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"&gt;</w:delText>
              </w:r>
            </w:del>
          </w:p>
          <w:p w14:paraId="0DEECAD3" w14:textId="77777777" w:rsidR="005E640E" w:rsidRPr="00F04D0E" w:rsidDel="00F04D0E" w:rsidRDefault="005E640E" w:rsidP="00F04D0E">
            <w:pPr>
              <w:suppressAutoHyphens/>
              <w:autoSpaceDE w:val="0"/>
              <w:autoSpaceDN w:val="0"/>
              <w:adjustRightInd w:val="0"/>
              <w:rPr>
                <w:del w:id="1990" w:author="Tekijä"/>
                <w:rFonts w:ascii="Courier New" w:hAnsi="Courier New" w:cs="Courier New"/>
                <w:color w:val="0000FF"/>
                <w:sz w:val="18"/>
                <w:highlight w:val="white"/>
                <w:lang w:val="fr-FR" w:eastAsia="fi-FI"/>
              </w:rPr>
            </w:pPr>
            <w:del w:id="1991" w:author="Tekijä"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      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 w:eastAsia="fi-FI"/>
                </w:rPr>
                <w:delText>code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 w:eastAsia="fi-FI"/>
                </w:rPr>
                <w:delText xml:space="preserve"> code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 w:eastAsia="fi-FI"/>
                </w:rPr>
                <w:delText>310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"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 w:eastAsia="fi-FI"/>
                </w:rPr>
                <w:delText xml:space="preserve"> codeSystem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sz w:val="18"/>
                  <w:lang w:val="fr-FR" w:eastAsia="fi-FI"/>
                </w:rPr>
                <w:delText>1.2.246.6.12.2002.323.2012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"/&gt;</w:delText>
              </w:r>
            </w:del>
          </w:p>
          <w:p w14:paraId="1CE7B9D3" w14:textId="77777777" w:rsidR="005E640E" w:rsidRPr="00F04D0E" w:rsidDel="00F04D0E" w:rsidRDefault="005E640E" w:rsidP="00F04D0E">
            <w:pPr>
              <w:suppressAutoHyphens/>
              <w:autoSpaceDE w:val="0"/>
              <w:autoSpaceDN w:val="0"/>
              <w:adjustRightInd w:val="0"/>
              <w:rPr>
                <w:del w:id="1992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1993" w:author="Tekijä"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text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&gt;</w:delText>
              </w:r>
            </w:del>
          </w:p>
          <w:p w14:paraId="00D09DD6" w14:textId="77777777" w:rsidR="005E640E" w:rsidRPr="00F04D0E" w:rsidDel="00F04D0E" w:rsidRDefault="005E640E" w:rsidP="00F04D0E">
            <w:pPr>
              <w:suppressAutoHyphens/>
              <w:autoSpaceDE w:val="0"/>
              <w:autoSpaceDN w:val="0"/>
              <w:adjustRightInd w:val="0"/>
              <w:rPr>
                <w:del w:id="1994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1995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 xml:space="preserve">    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reference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GB" w:eastAsia="fi-FI"/>
                </w:rPr>
                <w:delText xml:space="preserve"> value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>#OID1.2.246.10.123456.11.2012.160.339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"/&gt;</w:delText>
              </w:r>
            </w:del>
          </w:p>
          <w:p w14:paraId="5E43C779" w14:textId="77777777" w:rsidR="005E640E" w:rsidRPr="00F04D0E" w:rsidDel="00F04D0E" w:rsidRDefault="005E640E" w:rsidP="00F04D0E">
            <w:pPr>
              <w:suppressAutoHyphens/>
              <w:autoSpaceDE w:val="0"/>
              <w:autoSpaceDN w:val="0"/>
              <w:adjustRightInd w:val="0"/>
              <w:rPr>
                <w:del w:id="1996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1997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 xml:space="preserve">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&lt;/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text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&gt;</w:delText>
              </w:r>
            </w:del>
          </w:p>
          <w:p w14:paraId="694857A7" w14:textId="77777777" w:rsidR="005E640E" w:rsidRPr="00F04D0E" w:rsidDel="00F04D0E" w:rsidRDefault="005E64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del w:id="1998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999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 w:eastAsia="fi-FI"/>
                </w:rPr>
                <w:delText xml:space="preserve">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value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xsi:type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II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root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1.2.246.10…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"/&gt;</w:delText>
              </w:r>
            </w:del>
          </w:p>
          <w:p w14:paraId="1757A026" w14:textId="77777777" w:rsidR="005E640E" w:rsidRPr="00F04D0E" w:rsidDel="00F04D0E" w:rsidRDefault="005E640E" w:rsidP="00F04D0E">
            <w:pPr>
              <w:suppressAutoHyphens/>
              <w:autoSpaceDE w:val="0"/>
              <w:autoSpaceDN w:val="0"/>
              <w:adjustRightInd w:val="0"/>
              <w:rPr>
                <w:del w:id="2000" w:author="Tekijä"/>
                <w:rFonts w:ascii="Courier New" w:hAnsi="Courier New" w:cs="Courier New"/>
                <w:color w:val="000000"/>
                <w:sz w:val="18"/>
                <w:highlight w:val="white"/>
                <w:lang w:eastAsia="fi-FI"/>
              </w:rPr>
            </w:pPr>
            <w:del w:id="2001" w:author="Tekijä"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eastAsia="fi-FI"/>
                </w:rPr>
                <w:delText>&lt;/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eastAsia="fi-FI"/>
                </w:rPr>
                <w:delText>observation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eastAsia="fi-FI"/>
                </w:rPr>
                <w:delText>&gt;</w:delText>
              </w:r>
            </w:del>
          </w:p>
          <w:p w14:paraId="17A79CA9" w14:textId="77777777" w:rsidR="005E640E" w:rsidRPr="00F04D0E" w:rsidRDefault="005E64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</w:p>
        </w:tc>
      </w:tr>
    </w:tbl>
    <w:p w14:paraId="544B684B" w14:textId="77777777" w:rsidR="005E640E" w:rsidRDefault="005E640E" w:rsidP="005E640E"/>
    <w:p w14:paraId="6BECD544" w14:textId="77777777" w:rsidR="005E640E" w:rsidDel="00F04D0E" w:rsidRDefault="005E640E" w:rsidP="001162EC">
      <w:pPr>
        <w:rPr>
          <w:del w:id="2002" w:author="Tekijä"/>
        </w:rPr>
      </w:pPr>
    </w:p>
    <w:p w14:paraId="77BE919A" w14:textId="77777777" w:rsidR="007B622E" w:rsidRPr="007B622E" w:rsidDel="00F04D0E" w:rsidRDefault="007B622E" w:rsidP="001162EC">
      <w:pPr>
        <w:rPr>
          <w:del w:id="2003" w:author="Tekijä"/>
        </w:rPr>
      </w:pPr>
    </w:p>
    <w:p w14:paraId="64E4C38B" w14:textId="77777777" w:rsidR="00B00C8B" w:rsidRPr="00B00C8B" w:rsidRDefault="00B00C8B" w:rsidP="00D12236">
      <w:pPr>
        <w:pStyle w:val="Otsikko4"/>
      </w:pPr>
      <w:r w:rsidRPr="00B00C8B">
        <w:t>Palvelun lisätieto</w:t>
      </w:r>
    </w:p>
    <w:p w14:paraId="372E9C6A" w14:textId="77777777" w:rsidR="00B00C8B" w:rsidRPr="00B00C8B" w:rsidDel="00F04D0E" w:rsidRDefault="00B00C8B" w:rsidP="00B00C8B">
      <w:pPr>
        <w:rPr>
          <w:del w:id="2004" w:author="Tekijä"/>
        </w:rPr>
      </w:pPr>
    </w:p>
    <w:p w14:paraId="12335E16" w14:textId="77777777" w:rsidR="00B00C8B" w:rsidRPr="00BE3438" w:rsidRDefault="00B00C8B" w:rsidP="00B00C8B">
      <w:r>
        <w:rPr>
          <w:rStyle w:val="Sivunumero"/>
        </w:rPr>
        <w:t>Viittaus palvelun lisätietotekstiin</w:t>
      </w:r>
      <w:r>
        <w:t xml:space="preserve"> tehdään</w:t>
      </w:r>
      <w:r w:rsidRPr="00BE3438">
        <w:t xml:space="preserve"> aliobservationin avulla.</w:t>
      </w:r>
      <w:r>
        <w:rPr>
          <w:rStyle w:val="Sivunumero"/>
        </w:rPr>
        <w:t xml:space="preserve"> Kenttäkoodi on 311</w:t>
      </w:r>
      <w:r>
        <w:t>. Varsinainen teksti sijoitetaan section/text:iin</w:t>
      </w:r>
      <w:del w:id="2005" w:author="Tekijä">
        <w:r w:rsidDel="00F04D0E">
          <w:delText>, jonne viitataan value/originalText/reference:n avulla</w:delText>
        </w:r>
      </w:del>
      <w:ins w:id="2006" w:author="Tekijä">
        <w:r w:rsidR="00F04D0E">
          <w:t>.</w:t>
        </w:r>
      </w:ins>
      <w:del w:id="2007" w:author="Tekijä">
        <w:r w:rsidDel="00F04D0E">
          <w:delText>.</w:delText>
        </w:r>
      </w:del>
    </w:p>
    <w:p w14:paraId="57AD21B8" w14:textId="77777777" w:rsidR="00B00C8B" w:rsidDel="00CF4E8E" w:rsidRDefault="00B00C8B" w:rsidP="00B00C8B">
      <w:pPr>
        <w:rPr>
          <w:del w:id="2008" w:author="Tekijä"/>
        </w:rPr>
      </w:pPr>
    </w:p>
    <w:p w14:paraId="27F384BC" w14:textId="77777777" w:rsidR="00B00C8B" w:rsidRDefault="00B00C8B" w:rsidP="00B00C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00C8B" w:rsidRPr="00F04D0E" w14:paraId="136A0253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E18F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ins w:id="200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010" w:author="Tekijä">
              <w:r w:rsidRPr="00F04D0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entryRelationship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typeCode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COMP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"&gt;</w:t>
              </w:r>
            </w:ins>
          </w:p>
          <w:p w14:paraId="2ED50CCF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ins w:id="201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012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F04D0E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311-viittaus palvelun lisätietotekstiin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3E591D38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ins w:id="201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014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7BC2B3C6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ins w:id="201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016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311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1.2.246.6.12.2002.345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Palvelun lisätieto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7777A93D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ins w:id="201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018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44A4822B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ins w:id="201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020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#OID1.2.246.10.1234567.11.2014.300.45.3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762292F2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ins w:id="202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022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276C3A43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ins w:id="202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024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E03E8FD" w14:textId="77777777" w:rsidR="00B00C8B" w:rsidRPr="00F04D0E" w:rsidDel="00F04D0E" w:rsidRDefault="00F04D0E" w:rsidP="00272DD3">
            <w:pPr>
              <w:autoSpaceDE w:val="0"/>
              <w:autoSpaceDN w:val="0"/>
              <w:adjustRightInd w:val="0"/>
              <w:rPr>
                <w:del w:id="2025" w:author="Tekijä"/>
                <w:rFonts w:ascii="Courier New" w:hAnsi="Courier New" w:cs="Courier New"/>
                <w:color w:val="000000"/>
                <w:sz w:val="18"/>
                <w:highlight w:val="white"/>
                <w:lang w:val="fr-FR" w:eastAsia="fi-FI"/>
              </w:rPr>
            </w:pPr>
            <w:ins w:id="2026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entryRelationship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  <w:del w:id="2027" w:author="Tekijä">
              <w:r w:rsidR="00B00C8B"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&lt;</w:delText>
              </w:r>
              <w:r w:rsidR="00B00C8B"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 w:eastAsia="fi-FI"/>
                </w:rPr>
                <w:delText>observation</w:delText>
              </w:r>
              <w:r w:rsidR="00B00C8B"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</w:delText>
              </w:r>
              <w:r w:rsidR="00B00C8B" w:rsidRPr="00F04D0E" w:rsidDel="00F04D0E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>classCode</w:delText>
              </w:r>
              <w:r w:rsidR="00B00C8B"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B00C8B"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OBS</w:delText>
              </w:r>
              <w:r w:rsidR="00B00C8B"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</w:delText>
              </w:r>
              <w:r w:rsidR="00B00C8B" w:rsidRPr="00F04D0E" w:rsidDel="00F04D0E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 xml:space="preserve"> moodCode</w:delText>
              </w:r>
              <w:r w:rsidR="00B00C8B"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B00C8B"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EVN</w:delText>
              </w:r>
              <w:r w:rsidR="00B00C8B"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"&gt;</w:delText>
              </w:r>
            </w:del>
          </w:p>
          <w:p w14:paraId="770E2B24" w14:textId="77777777" w:rsidR="00B00C8B" w:rsidRPr="00F04D0E" w:rsidDel="00F04D0E" w:rsidRDefault="00B00C8B" w:rsidP="00272DD3">
            <w:pPr>
              <w:autoSpaceDE w:val="0"/>
              <w:autoSpaceDN w:val="0"/>
              <w:adjustRightInd w:val="0"/>
              <w:rPr>
                <w:del w:id="2028" w:author="Tekijä"/>
                <w:rFonts w:ascii="Courier New" w:hAnsi="Courier New" w:cs="Courier New"/>
                <w:color w:val="0000FF"/>
                <w:sz w:val="18"/>
                <w:highlight w:val="white"/>
                <w:lang w:val="fr-FR" w:eastAsia="fi-FI"/>
              </w:rPr>
            </w:pPr>
            <w:del w:id="2029" w:author="Tekijä"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      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 w:eastAsia="fi-FI"/>
                </w:rPr>
                <w:delText>code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 w:eastAsia="fi-FI"/>
                </w:rPr>
                <w:delText xml:space="preserve"> code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 w:eastAsia="fi-FI"/>
                </w:rPr>
                <w:delText>311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"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 w:eastAsia="fi-FI"/>
                </w:rPr>
                <w:delText xml:space="preserve"> codeSystem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sz w:val="18"/>
                  <w:lang w:val="fr-FR" w:eastAsia="fi-FI"/>
                </w:rPr>
                <w:delText>1.2.246.6.12.2002.323.2012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"/&gt;</w:delText>
              </w:r>
            </w:del>
          </w:p>
          <w:p w14:paraId="759A0062" w14:textId="77777777" w:rsidR="00B00C8B" w:rsidRPr="00F04D0E" w:rsidDel="00F04D0E" w:rsidRDefault="00B00C8B" w:rsidP="00272DD3">
            <w:pPr>
              <w:autoSpaceDE w:val="0"/>
              <w:autoSpaceDN w:val="0"/>
              <w:adjustRightInd w:val="0"/>
              <w:rPr>
                <w:del w:id="2030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2031" w:author="Tekijä"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text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&gt;</w:delText>
              </w:r>
            </w:del>
          </w:p>
          <w:p w14:paraId="300D96A1" w14:textId="77777777" w:rsidR="00B00C8B" w:rsidRPr="00F04D0E" w:rsidDel="00F04D0E" w:rsidRDefault="00B00C8B" w:rsidP="00272DD3">
            <w:pPr>
              <w:autoSpaceDE w:val="0"/>
              <w:autoSpaceDN w:val="0"/>
              <w:adjustRightInd w:val="0"/>
              <w:rPr>
                <w:del w:id="2032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2033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 xml:space="preserve">    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reference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GB" w:eastAsia="fi-FI"/>
                </w:rPr>
                <w:delText xml:space="preserve"> value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>#OID1.2.246.10.123456.11.2012.160.438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"/&gt;</w:delText>
              </w:r>
            </w:del>
          </w:p>
          <w:p w14:paraId="14586F0A" w14:textId="77777777" w:rsidR="00B00C8B" w:rsidRPr="00F04D0E" w:rsidDel="00F04D0E" w:rsidRDefault="00B00C8B" w:rsidP="00272DD3">
            <w:pPr>
              <w:autoSpaceDE w:val="0"/>
              <w:autoSpaceDN w:val="0"/>
              <w:adjustRightInd w:val="0"/>
              <w:rPr>
                <w:del w:id="2034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2035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 xml:space="preserve">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&lt;/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text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&gt;</w:delText>
              </w:r>
            </w:del>
          </w:p>
          <w:p w14:paraId="1FA8903A" w14:textId="77777777" w:rsidR="00B00C8B" w:rsidRPr="00F04D0E" w:rsidDel="00F04D0E" w:rsidRDefault="00B00C8B" w:rsidP="00272DD3">
            <w:pPr>
              <w:autoSpaceDE w:val="0"/>
              <w:autoSpaceDN w:val="0"/>
              <w:adjustRightInd w:val="0"/>
              <w:jc w:val="left"/>
              <w:rPr>
                <w:del w:id="2036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2037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 w:eastAsia="fi-FI"/>
                </w:rPr>
                <w:delText xml:space="preserve">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value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xsi:type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CV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nullFlavor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="00495FC8"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UNK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"&gt;</w:delText>
              </w:r>
            </w:del>
          </w:p>
          <w:p w14:paraId="20B1C063" w14:textId="77777777" w:rsidR="00B00C8B" w:rsidRPr="00F04D0E" w:rsidDel="00F04D0E" w:rsidRDefault="00B00C8B" w:rsidP="00272DD3">
            <w:pPr>
              <w:autoSpaceDE w:val="0"/>
              <w:autoSpaceDN w:val="0"/>
              <w:adjustRightInd w:val="0"/>
              <w:jc w:val="left"/>
              <w:rPr>
                <w:del w:id="2038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2039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originalText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5E2E5C19" w14:textId="77777777" w:rsidR="00B00C8B" w:rsidRPr="00F04D0E" w:rsidDel="00F04D0E" w:rsidRDefault="00B00C8B" w:rsidP="00272DD3">
            <w:pPr>
              <w:autoSpaceDE w:val="0"/>
              <w:autoSpaceDN w:val="0"/>
              <w:adjustRightInd w:val="0"/>
              <w:jc w:val="left"/>
              <w:rPr>
                <w:del w:id="2040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2041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reference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value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#OID1.2.246.10.123456.11.2012.160.438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"/&gt;</w:delText>
              </w:r>
            </w:del>
          </w:p>
          <w:p w14:paraId="33900586" w14:textId="77777777" w:rsidR="00B00C8B" w:rsidRPr="00F04D0E" w:rsidDel="00F04D0E" w:rsidRDefault="00B00C8B" w:rsidP="00272DD3">
            <w:pPr>
              <w:autoSpaceDE w:val="0"/>
              <w:autoSpaceDN w:val="0"/>
              <w:adjustRightInd w:val="0"/>
              <w:jc w:val="left"/>
              <w:rPr>
                <w:del w:id="2042" w:author="Tekijä"/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del w:id="2043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&lt;/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originalText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3730A25F" w14:textId="77777777" w:rsidR="00B00C8B" w:rsidRPr="00F04D0E" w:rsidDel="00F04D0E" w:rsidRDefault="00B00C8B" w:rsidP="00272DD3">
            <w:pPr>
              <w:autoSpaceDE w:val="0"/>
              <w:autoSpaceDN w:val="0"/>
              <w:adjustRightInd w:val="0"/>
              <w:rPr>
                <w:del w:id="2044" w:author="Tekijä"/>
                <w:rFonts w:ascii="Courier New" w:hAnsi="Courier New" w:cs="Courier New"/>
                <w:color w:val="0000FF"/>
                <w:sz w:val="18"/>
                <w:highlight w:val="white"/>
              </w:rPr>
            </w:pPr>
            <w:del w:id="2045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&lt;/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delText>value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&gt;</w:delText>
              </w:r>
            </w:del>
          </w:p>
          <w:p w14:paraId="5FD1F54B" w14:textId="77777777" w:rsidR="00B00C8B" w:rsidRPr="00F04D0E" w:rsidDel="00F04D0E" w:rsidRDefault="00B00C8B" w:rsidP="00272DD3">
            <w:pPr>
              <w:autoSpaceDE w:val="0"/>
              <w:autoSpaceDN w:val="0"/>
              <w:adjustRightInd w:val="0"/>
              <w:rPr>
                <w:del w:id="2046" w:author="Tekijä"/>
                <w:rFonts w:ascii="Courier New" w:hAnsi="Courier New" w:cs="Courier New"/>
                <w:color w:val="000000"/>
                <w:sz w:val="18"/>
                <w:highlight w:val="white"/>
                <w:lang w:eastAsia="fi-FI"/>
              </w:rPr>
            </w:pPr>
            <w:del w:id="2047" w:author="Tekijä"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eastAsia="fi-FI"/>
                </w:rPr>
                <w:delText>&lt;/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eastAsia="fi-FI"/>
                </w:rPr>
                <w:delText>observation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eastAsia="fi-FI"/>
                </w:rPr>
                <w:delText>&gt;</w:delText>
              </w:r>
            </w:del>
          </w:p>
          <w:p w14:paraId="14BC35D6" w14:textId="77777777" w:rsidR="00B00C8B" w:rsidRPr="00F04D0E" w:rsidRDefault="00B00C8B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</w:p>
        </w:tc>
      </w:tr>
    </w:tbl>
    <w:p w14:paraId="64E7EABD" w14:textId="77777777" w:rsidR="00B00C8B" w:rsidRDefault="00B00C8B" w:rsidP="00B00C8B"/>
    <w:p w14:paraId="30254488" w14:textId="77777777" w:rsidR="00B00C8B" w:rsidRPr="00B00C8B" w:rsidRDefault="00B00C8B" w:rsidP="00D12236">
      <w:pPr>
        <w:pStyle w:val="Otsikko4"/>
      </w:pPr>
      <w:r w:rsidRPr="00B00C8B">
        <w:t>Suunnitellun palvelun tila</w:t>
      </w:r>
    </w:p>
    <w:p w14:paraId="20C2D027" w14:textId="77777777" w:rsidR="00BE3438" w:rsidDel="00CF4E8E" w:rsidRDefault="00BE3438" w:rsidP="00F15AF9">
      <w:pPr>
        <w:rPr>
          <w:del w:id="2048" w:author="Tekijä"/>
        </w:rPr>
      </w:pPr>
    </w:p>
    <w:p w14:paraId="6CB82B3A" w14:textId="77777777" w:rsidR="00433EE7" w:rsidRPr="00433EE7" w:rsidRDefault="00B00C8B" w:rsidP="00B00C8B">
      <w:pPr>
        <w:jc w:val="left"/>
      </w:pPr>
      <w:r>
        <w:rPr>
          <w:rStyle w:val="Sivunumero"/>
        </w:rPr>
        <w:t>Suunnitellun palvelun tila ilmoitetaan</w:t>
      </w:r>
      <w:r w:rsidRPr="00BE3438">
        <w:t xml:space="preserve"> aliobservationin avulla.</w:t>
      </w:r>
      <w:r>
        <w:rPr>
          <w:rStyle w:val="Sivunumero"/>
        </w:rPr>
        <w:t xml:space="preserve"> </w:t>
      </w:r>
      <w:r>
        <w:t>Code-elementtiin sijoitetaan koodattuna suunnite</w:t>
      </w:r>
      <w:r w:rsidR="00433EE7">
        <w:t xml:space="preserve">llun palvelun tila koodiston </w:t>
      </w:r>
      <w:r w:rsidR="00AF5158">
        <w:rPr>
          <w:rFonts w:ascii="Arial" w:hAnsi="Arial" w:cs="Arial"/>
          <w:sz w:val="20"/>
          <w:lang w:eastAsia="fi-FI"/>
        </w:rPr>
        <w:t>1.2.246.6.12.2002.</w:t>
      </w:r>
      <w:del w:id="2049" w:author="Tekijä">
        <w:r w:rsidR="00AF5158" w:rsidDel="00CF4E8E">
          <w:rPr>
            <w:rFonts w:ascii="Arial" w:hAnsi="Arial" w:cs="Arial"/>
            <w:sz w:val="20"/>
            <w:lang w:eastAsia="fi-FI"/>
          </w:rPr>
          <w:delText>323.2012</w:delText>
        </w:r>
      </w:del>
      <w:ins w:id="2050" w:author="Tekijä">
        <w:r w:rsidR="00CF4E8E">
          <w:rPr>
            <w:rFonts w:ascii="Arial" w:hAnsi="Arial" w:cs="Arial"/>
            <w:sz w:val="20"/>
            <w:lang w:eastAsia="fi-FI"/>
          </w:rPr>
          <w:t>345</w:t>
        </w:r>
      </w:ins>
      <w:r w:rsidR="00433EE7">
        <w:rPr>
          <w:rFonts w:ascii="Arial" w:hAnsi="Arial" w:cs="Arial"/>
          <w:sz w:val="20"/>
          <w:lang w:eastAsia="fi-FI"/>
        </w:rPr>
        <w:t>.312</w:t>
      </w:r>
      <w:r>
        <w:t xml:space="preserve"> avulla. </w:t>
      </w:r>
      <w:r w:rsidR="00433EE7">
        <w:t xml:space="preserve">Tila voi saada seuraavat arvot: </w:t>
      </w:r>
      <w:r w:rsidR="00433EE7" w:rsidRPr="00433EE7">
        <w:t>1=Suunniteltu / 2=Pyydetty / 3=Luvattu / 4=Ehdotettu / 5=Tilattu / 6=Varattu / 7=Käynnissä / 8=Toteutunut</w:t>
      </w:r>
      <w:r w:rsidR="00433EE7">
        <w:t>. Koodistona käytetään sisäistä koodistoa (kenttäkoodin perusteella muodostettu)</w:t>
      </w:r>
      <w:ins w:id="2051" w:author="Tekijä">
        <w:r w:rsidR="00CF4E8E">
          <w:t>, jonka mukaan valittu arvo annetaan CV-tietotyypillä value:ssa</w:t>
        </w:r>
      </w:ins>
      <w:r w:rsidR="00433EE7">
        <w:t>. Käytetyn koodiston perusteella tunnistetaan myös tämän observationin merkitys.</w:t>
      </w:r>
    </w:p>
    <w:p w14:paraId="705F3FB6" w14:textId="77777777" w:rsidR="00433EE7" w:rsidRDefault="00433EE7" w:rsidP="00B00C8B">
      <w:pPr>
        <w:jc w:val="left"/>
      </w:pPr>
    </w:p>
    <w:p w14:paraId="111C1BD6" w14:textId="77777777" w:rsidR="00B00C8B" w:rsidRPr="00BE3438" w:rsidRDefault="00B00C8B" w:rsidP="00B00C8B">
      <w:pPr>
        <w:jc w:val="left"/>
      </w:pPr>
      <w:del w:id="2052" w:author="Tekijä">
        <w:r w:rsidDel="00CF4E8E">
          <w:delText>Toistuva p</w:delText>
        </w:r>
      </w:del>
      <w:ins w:id="2053" w:author="Tekijä">
        <w:r w:rsidR="00CF4E8E">
          <w:t>P</w:t>
        </w:r>
      </w:ins>
      <w:r>
        <w:t>alvelun tilan muuttamisen ajankohta si</w:t>
      </w:r>
      <w:r w:rsidR="00433EE7">
        <w:t xml:space="preserve">joitetaan </w:t>
      </w:r>
      <w:del w:id="2054" w:author="Tekijä">
        <w:r w:rsidR="00433EE7" w:rsidDel="00CF4E8E">
          <w:delText>value</w:delText>
        </w:r>
      </w:del>
      <w:ins w:id="2055" w:author="Tekijä">
        <w:r w:rsidR="00CF4E8E">
          <w:t>effectiveTime</w:t>
        </w:r>
      </w:ins>
      <w:r w:rsidR="00433EE7">
        <w:t>-e</w:t>
      </w:r>
      <w:r>
        <w:t>lementtiin.</w:t>
      </w:r>
    </w:p>
    <w:p w14:paraId="7E6497D0" w14:textId="77777777" w:rsidR="00B00C8B" w:rsidDel="00CF4E8E" w:rsidRDefault="00B00C8B" w:rsidP="00B00C8B">
      <w:pPr>
        <w:rPr>
          <w:del w:id="2056" w:author="Tekijä"/>
        </w:rPr>
      </w:pPr>
    </w:p>
    <w:p w14:paraId="7420F3CE" w14:textId="77777777" w:rsidR="00B00C8B" w:rsidRDefault="00B00C8B" w:rsidP="00B00C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00C8B" w:rsidRPr="00CF4E8E" w14:paraId="4CA637F0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61FBF" w14:textId="77777777" w:rsidR="00CF4E8E" w:rsidRPr="00CF4E8E" w:rsidRDefault="00CF4E8E" w:rsidP="00CF4E8E">
            <w:pPr>
              <w:suppressAutoHyphens/>
              <w:autoSpaceDE w:val="0"/>
              <w:autoSpaceDN w:val="0"/>
              <w:adjustRightInd w:val="0"/>
              <w:jc w:val="left"/>
              <w:rPr>
                <w:ins w:id="205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058" w:author="Tekijä"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CF4E8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312 Suunnitellun palvelun tila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4A6CAA3E" w14:textId="77777777" w:rsidR="00CF4E8E" w:rsidRPr="009876F0" w:rsidRDefault="00CF4E8E" w:rsidP="00CF4E8E">
            <w:pPr>
              <w:suppressAutoHyphens/>
              <w:autoSpaceDE w:val="0"/>
              <w:autoSpaceDN w:val="0"/>
              <w:adjustRightInd w:val="0"/>
              <w:jc w:val="left"/>
              <w:rPr>
                <w:ins w:id="205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60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9876F0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9876F0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9876F0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9876F0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45CBEDC8" w14:textId="77777777" w:rsidR="00CF4E8E" w:rsidRPr="00CF4E8E" w:rsidRDefault="00CF4E8E" w:rsidP="00CF4E8E">
            <w:pPr>
              <w:suppressAutoHyphens/>
              <w:autoSpaceDE w:val="0"/>
              <w:autoSpaceDN w:val="0"/>
              <w:adjustRightInd w:val="0"/>
              <w:jc w:val="left"/>
              <w:rPr>
                <w:ins w:id="206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62" w:author="Tekijä">
              <w:r w:rsidRPr="009876F0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3B6DE2A8" w14:textId="77777777" w:rsidR="00CF4E8E" w:rsidRPr="00CF4E8E" w:rsidRDefault="00CF4E8E" w:rsidP="00CF4E8E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206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064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312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1.2.246.6.12.2002.345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Suunnittelun palvelun tila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019D0813" w14:textId="77777777" w:rsidR="00CF4E8E" w:rsidRPr="00CF4E8E" w:rsidRDefault="00CF4E8E" w:rsidP="00CF4E8E">
            <w:pPr>
              <w:suppressAutoHyphens/>
              <w:autoSpaceDE w:val="0"/>
              <w:autoSpaceDN w:val="0"/>
              <w:adjustRightInd w:val="0"/>
              <w:jc w:val="left"/>
              <w:rPr>
                <w:ins w:id="206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66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04B677F" w14:textId="77777777" w:rsidR="00CF4E8E" w:rsidRPr="00CF4E8E" w:rsidRDefault="00CF4E8E" w:rsidP="00CF4E8E">
            <w:pPr>
              <w:suppressAutoHyphens/>
              <w:autoSpaceDE w:val="0"/>
              <w:autoSpaceDN w:val="0"/>
              <w:adjustRightInd w:val="0"/>
              <w:jc w:val="left"/>
              <w:rPr>
                <w:ins w:id="206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68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#OID1.2.246.10.1234567.11.2014.300.45.4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67CE1527" w14:textId="77777777" w:rsidR="00CF4E8E" w:rsidRPr="00CF4E8E" w:rsidRDefault="00CF4E8E" w:rsidP="00CF4E8E">
            <w:pPr>
              <w:suppressAutoHyphens/>
              <w:autoSpaceDE w:val="0"/>
              <w:autoSpaceDN w:val="0"/>
              <w:adjustRightInd w:val="0"/>
              <w:jc w:val="left"/>
              <w:rPr>
                <w:ins w:id="206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70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80E7056" w14:textId="77777777" w:rsidR="00CF4E8E" w:rsidRPr="00CF4E8E" w:rsidRDefault="00CF4E8E" w:rsidP="00CF4E8E">
            <w:pPr>
              <w:suppressAutoHyphens/>
              <w:autoSpaceDE w:val="0"/>
              <w:autoSpaceDN w:val="0"/>
              <w:adjustRightInd w:val="0"/>
              <w:jc w:val="left"/>
              <w:rPr>
                <w:ins w:id="207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072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CF4E8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313 Palvelun tilan muuttamisen ajankohta</w:t>
              </w:r>
            </w:ins>
          </w:p>
          <w:p w14:paraId="0CF88EA7" w14:textId="77777777" w:rsidR="00CF4E8E" w:rsidRPr="00CF4E8E" w:rsidRDefault="00CF4E8E" w:rsidP="00CF4E8E">
            <w:pPr>
              <w:suppressAutoHyphens/>
              <w:autoSpaceDE w:val="0"/>
              <w:autoSpaceDN w:val="0"/>
              <w:adjustRightInd w:val="0"/>
              <w:jc w:val="left"/>
              <w:rPr>
                <w:ins w:id="207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074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effectiveTime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value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20140314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3685565D" w14:textId="77777777" w:rsidR="00CF4E8E" w:rsidRPr="00CF4E8E" w:rsidRDefault="00CF4E8E" w:rsidP="00CF4E8E">
            <w:pPr>
              <w:suppressAutoHyphens/>
              <w:autoSpaceDE w:val="0"/>
              <w:autoSpaceDN w:val="0"/>
              <w:adjustRightInd w:val="0"/>
              <w:jc w:val="left"/>
              <w:rPr>
                <w:ins w:id="207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076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CF4E8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palvelun tila tietosisällössä kuvatulla luokituksella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344F0261" w14:textId="77777777" w:rsidR="00CF4E8E" w:rsidRPr="00CF4E8E" w:rsidRDefault="00CF4E8E" w:rsidP="00CF4E8E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207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78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CV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6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1.2.246.6.12.2002.345.312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Varattu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561B1FD9" w14:textId="77777777" w:rsidR="00CF4E8E" w:rsidRPr="00CF4E8E" w:rsidRDefault="00CF4E8E" w:rsidP="00CF4E8E">
            <w:pPr>
              <w:suppressAutoHyphens/>
              <w:autoSpaceDE w:val="0"/>
              <w:autoSpaceDN w:val="0"/>
              <w:adjustRightInd w:val="0"/>
              <w:jc w:val="left"/>
              <w:rPr>
                <w:ins w:id="207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80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9A1B526" w14:textId="77777777" w:rsidR="00B00C8B" w:rsidRPr="00CF4E8E" w:rsidDel="00CF4E8E" w:rsidRDefault="00CF4E8E" w:rsidP="00CF4E8E">
            <w:pPr>
              <w:suppressAutoHyphens/>
              <w:autoSpaceDE w:val="0"/>
              <w:autoSpaceDN w:val="0"/>
              <w:adjustRightInd w:val="0"/>
              <w:rPr>
                <w:del w:id="2081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</w:pPr>
            <w:ins w:id="2082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  <w:del w:id="2083" w:author="Tekijä">
              <w:r w:rsidR="00B00C8B"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&lt;</w:delText>
              </w:r>
              <w:r w:rsidR="00B00C8B" w:rsidRPr="00CF4E8E" w:rsidDel="00CF4E8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observation</w:delText>
              </w:r>
              <w:r w:rsidR="00B00C8B"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</w:delText>
              </w:r>
              <w:r w:rsidR="00B00C8B" w:rsidRPr="00CF4E8E" w:rsidDel="00CF4E8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>classCode</w:delText>
              </w:r>
              <w:r w:rsidR="00B00C8B"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B00C8B" w:rsidRPr="00CF4E8E" w:rsidDel="00CF4E8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OBS</w:delText>
              </w:r>
              <w:r w:rsidR="00B00C8B"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="00B00C8B" w:rsidRPr="00CF4E8E" w:rsidDel="00CF4E8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moodCode</w:delText>
              </w:r>
              <w:r w:rsidR="00B00C8B"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B00C8B" w:rsidRPr="00CF4E8E" w:rsidDel="00CF4E8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EVN</w:delText>
              </w:r>
              <w:r w:rsidR="00B00C8B"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"&gt;</w:delText>
              </w:r>
            </w:del>
          </w:p>
          <w:p w14:paraId="7BAF7387" w14:textId="77777777" w:rsidR="00B00C8B" w:rsidRPr="00CF4E8E" w:rsidDel="00CF4E8E" w:rsidRDefault="00B00C8B" w:rsidP="00CF4E8E">
            <w:pPr>
              <w:suppressAutoHyphens/>
              <w:autoSpaceDE w:val="0"/>
              <w:autoSpaceDN w:val="0"/>
              <w:adjustRightInd w:val="0"/>
              <w:rPr>
                <w:del w:id="2084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 w:eastAsia="fi-FI"/>
              </w:rPr>
            </w:pPr>
            <w:del w:id="2085" w:author="Tekijä">
              <w:r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&lt;</w:delText>
              </w:r>
              <w:r w:rsidRPr="00CF4E8E" w:rsidDel="00CF4E8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code</w:delText>
              </w:r>
              <w:r w:rsidRPr="00CF4E8E" w:rsidDel="00CF4E8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</w:delText>
              </w:r>
              <w:r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CF4E8E" w:rsidDel="00CF4E8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xxx</w:delText>
              </w:r>
              <w:r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</w:delText>
              </w:r>
              <w:r w:rsidRPr="00CF4E8E" w:rsidDel="00CF4E8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codeSystem</w:delText>
              </w:r>
              <w:r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="00AF5158" w:rsidRPr="00CF4E8E" w:rsidDel="00CF4E8E">
                <w:rPr>
                  <w:rStyle w:val="Sivunumero"/>
                  <w:rFonts w:ascii="Courier New" w:hAnsi="Courier New" w:cs="Courier New"/>
                  <w:sz w:val="18"/>
                  <w:szCs w:val="18"/>
                  <w:lang w:val="fr-FR"/>
                </w:rPr>
                <w:delText>1.2.246.6.12.2002.323.2012</w:delText>
              </w:r>
              <w:r w:rsidR="00433EE7" w:rsidRPr="00CF4E8E" w:rsidDel="00CF4E8E">
                <w:rPr>
                  <w:rFonts w:ascii="Courier New" w:hAnsi="Courier New" w:cs="Courier New"/>
                  <w:sz w:val="18"/>
                  <w:szCs w:val="18"/>
                  <w:lang w:val="fr-FR" w:eastAsia="fi-FI"/>
                </w:rPr>
                <w:delText>.312</w:delText>
              </w:r>
              <w:r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"/&gt;</w:delText>
              </w:r>
            </w:del>
          </w:p>
          <w:p w14:paraId="14F0047F" w14:textId="77777777" w:rsidR="00B00C8B" w:rsidRPr="00CF4E8E" w:rsidDel="00CF4E8E" w:rsidRDefault="00B00C8B" w:rsidP="00CF4E8E">
            <w:pPr>
              <w:suppressAutoHyphens/>
              <w:autoSpaceDE w:val="0"/>
              <w:autoSpaceDN w:val="0"/>
              <w:adjustRightInd w:val="0"/>
              <w:rPr>
                <w:del w:id="208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087" w:author="Tekijä">
              <w:r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</w:delText>
              </w:r>
              <w:r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CF4E8E" w:rsidDel="00CF4E8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56E938C1" w14:textId="77777777" w:rsidR="00B00C8B" w:rsidRPr="00CF4E8E" w:rsidDel="00CF4E8E" w:rsidRDefault="00B00C8B" w:rsidP="00CF4E8E">
            <w:pPr>
              <w:suppressAutoHyphens/>
              <w:autoSpaceDE w:val="0"/>
              <w:autoSpaceDN w:val="0"/>
              <w:adjustRightInd w:val="0"/>
              <w:rPr>
                <w:del w:id="208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089" w:author="Tekijä">
              <w:r w:rsidRPr="00CF4E8E" w:rsidDel="00CF4E8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    </w:delText>
              </w:r>
              <w:r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CF4E8E" w:rsidDel="00CF4E8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reference</w:delText>
              </w:r>
              <w:r w:rsidRPr="00CF4E8E" w:rsidDel="00CF4E8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GB" w:eastAsia="fi-FI"/>
                </w:rPr>
                <w:delText xml:space="preserve"> value</w:delText>
              </w:r>
              <w:r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="</w:delText>
              </w:r>
              <w:r w:rsidRPr="00CF4E8E" w:rsidDel="00CF4E8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#OID1.2.246.10.123456.11.2012.160.638</w:delText>
              </w:r>
              <w:r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"/&gt;</w:delText>
              </w:r>
            </w:del>
          </w:p>
          <w:p w14:paraId="4C331BEE" w14:textId="77777777" w:rsidR="00B00C8B" w:rsidRPr="00CF4E8E" w:rsidDel="00CF4E8E" w:rsidRDefault="00B00C8B" w:rsidP="00CF4E8E">
            <w:pPr>
              <w:suppressAutoHyphens/>
              <w:autoSpaceDE w:val="0"/>
              <w:autoSpaceDN w:val="0"/>
              <w:adjustRightInd w:val="0"/>
              <w:rPr>
                <w:del w:id="209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091" w:author="Tekijä">
              <w:r w:rsidRPr="00CF4E8E" w:rsidDel="00CF4E8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</w:delText>
              </w:r>
              <w:r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&lt;/</w:delText>
              </w:r>
              <w:r w:rsidRPr="00CF4E8E" w:rsidDel="00CF4E8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5FC34ECD" w14:textId="77777777" w:rsidR="00B00C8B" w:rsidRPr="00CF4E8E" w:rsidDel="00CF4E8E" w:rsidRDefault="00B00C8B" w:rsidP="00CF4E8E">
            <w:pPr>
              <w:suppressAutoHyphens/>
              <w:autoSpaceDE w:val="0"/>
              <w:autoSpaceDN w:val="0"/>
              <w:adjustRightInd w:val="0"/>
              <w:jc w:val="left"/>
              <w:rPr>
                <w:del w:id="209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093" w:author="Tekijä">
              <w:r w:rsidRPr="00CF4E8E" w:rsidDel="00CF4E8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 xml:space="preserve">       </w:delText>
              </w:r>
              <w:r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CF4E8E" w:rsidDel="00CF4E8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CF4E8E" w:rsidDel="00CF4E8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xsi:type</w:delText>
              </w:r>
              <w:r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CF4E8E" w:rsidDel="00CF4E8E">
                <w:rPr>
                  <w:rStyle w:val="Sivunumero"/>
                  <w:rFonts w:ascii="Courier New" w:hAnsi="Courier New" w:cs="Courier New"/>
                  <w:sz w:val="18"/>
                  <w:szCs w:val="18"/>
                  <w:lang w:val="en-US"/>
                </w:rPr>
                <w:delText>TS</w:delText>
              </w:r>
              <w:r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CF4E8E" w:rsidDel="00CF4E8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CF4E8E" w:rsidDel="00CF4E8E">
                <w:rPr>
                  <w:rStyle w:val="Sivunumero"/>
                  <w:rFonts w:ascii="Courier New" w:hAnsi="Courier New" w:cs="Courier New"/>
                  <w:sz w:val="18"/>
                  <w:szCs w:val="18"/>
                  <w:lang w:val="en-US"/>
                </w:rPr>
                <w:delText>20120</w:delText>
              </w:r>
              <w:r w:rsidRPr="00CF4E8E" w:rsidDel="00CF4E8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401</w:delText>
              </w:r>
              <w:r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62B30A67" w14:textId="77777777" w:rsidR="00B00C8B" w:rsidRPr="00CF4E8E" w:rsidDel="00CF4E8E" w:rsidRDefault="00B00C8B" w:rsidP="00CF4E8E">
            <w:pPr>
              <w:suppressAutoHyphens/>
              <w:autoSpaceDE w:val="0"/>
              <w:autoSpaceDN w:val="0"/>
              <w:adjustRightInd w:val="0"/>
              <w:rPr>
                <w:del w:id="209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eastAsia="fi-FI"/>
              </w:rPr>
            </w:pPr>
            <w:del w:id="2095" w:author="Tekijä">
              <w:r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&lt;/</w:delText>
              </w:r>
              <w:r w:rsidRPr="00CF4E8E" w:rsidDel="00CF4E8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eastAsia="fi-FI"/>
                </w:rPr>
                <w:delText>observation</w:delText>
              </w:r>
              <w:r w:rsidRPr="00CF4E8E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&gt;</w:delText>
              </w:r>
            </w:del>
          </w:p>
          <w:p w14:paraId="09A2FBE5" w14:textId="77777777" w:rsidR="00B00C8B" w:rsidRPr="00CF4E8E" w:rsidRDefault="00B00C8B" w:rsidP="00CF4E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</w:p>
        </w:tc>
      </w:tr>
    </w:tbl>
    <w:p w14:paraId="1FBCD16C" w14:textId="77777777" w:rsidR="00B00C8B" w:rsidRDefault="00B00C8B" w:rsidP="00B00C8B"/>
    <w:p w14:paraId="29BAF0E8" w14:textId="77777777" w:rsidR="00433EE7" w:rsidRPr="00BF6B8D" w:rsidRDefault="00433EE7" w:rsidP="00D12236">
      <w:pPr>
        <w:pStyle w:val="Otsikko4"/>
        <w:rPr>
          <w:lang w:val="fi-FI"/>
        </w:rPr>
      </w:pPr>
      <w:r w:rsidRPr="00BF6B8D">
        <w:rPr>
          <w:lang w:val="fi-FI"/>
        </w:rPr>
        <w:t>Palvelun ehto, yksilöivä tunnus ja tuloksen ehto</w:t>
      </w:r>
    </w:p>
    <w:p w14:paraId="03B8B180" w14:textId="77777777" w:rsidR="009D61D0" w:rsidDel="00CD7D2A" w:rsidRDefault="009D61D0" w:rsidP="00B00C8B">
      <w:pPr>
        <w:rPr>
          <w:del w:id="2096" w:author="Tekijä"/>
          <w:b/>
        </w:rPr>
      </w:pPr>
    </w:p>
    <w:p w14:paraId="5F7E3E56" w14:textId="77777777" w:rsidR="009D61D0" w:rsidRDefault="009D61D0" w:rsidP="00B00C8B">
      <w:r>
        <w:t>Palvelun ehto on toistuva. Erilliset ehtorakenteet ilmoitetaan encounterin alla toistamalla entryRelationship-organizer-rakennetta.</w:t>
      </w:r>
    </w:p>
    <w:p w14:paraId="092A43FC" w14:textId="77777777" w:rsidR="009D61D0" w:rsidRDefault="009D61D0" w:rsidP="00B00C8B"/>
    <w:p w14:paraId="357ECCC0" w14:textId="77777777" w:rsidR="009D61D0" w:rsidRPr="00045B65" w:rsidRDefault="009D61D0" w:rsidP="009D61D0">
      <w:pPr>
        <w:jc w:val="left"/>
        <w:rPr>
          <w:color w:val="000000"/>
          <w:szCs w:val="24"/>
        </w:rPr>
      </w:pPr>
      <w:r>
        <w:t xml:space="preserve">Tietyn ehtorakenteen kohdalla organizerissa &lt;component&gt;&lt;observation&gt;&lt;component&gt;-rakenne toistuu. </w:t>
      </w:r>
      <w:r w:rsidRPr="004A6E82">
        <w:t xml:space="preserve">TemplateId:ssä organizerille annetaan arvo </w:t>
      </w:r>
      <w:r w:rsidRPr="00045B65">
        <w:rPr>
          <w:color w:val="000000"/>
          <w:szCs w:val="24"/>
          <w:highlight w:val="white"/>
        </w:rPr>
        <w:t>1.2.246.6.12.2002.</w:t>
      </w:r>
      <w:del w:id="2097" w:author="Tekijä">
        <w:r w:rsidRPr="00045B65" w:rsidDel="00CD7D2A">
          <w:rPr>
            <w:color w:val="000000"/>
            <w:szCs w:val="24"/>
            <w:highlight w:val="white"/>
          </w:rPr>
          <w:delText>323.2012</w:delText>
        </w:r>
      </w:del>
      <w:ins w:id="2098" w:author="Tekijä">
        <w:r w:rsidR="00CD7D2A">
          <w:rPr>
            <w:color w:val="000000"/>
            <w:szCs w:val="24"/>
          </w:rPr>
          <w:t>345</w:t>
        </w:r>
      </w:ins>
      <w:r w:rsidR="00AF5158" w:rsidRPr="00045B65">
        <w:rPr>
          <w:color w:val="000000"/>
          <w:szCs w:val="24"/>
        </w:rPr>
        <w:t>.</w:t>
      </w:r>
      <w:r w:rsidRPr="00045B65">
        <w:rPr>
          <w:rStyle w:val="Sivunumero"/>
          <w:szCs w:val="24"/>
        </w:rPr>
        <w:t>315</w:t>
      </w:r>
      <w:r w:rsidRPr="00045B65">
        <w:rPr>
          <w:color w:val="000000"/>
          <w:szCs w:val="24"/>
        </w:rPr>
        <w:t xml:space="preserve"> ja statusCode on “active”.</w:t>
      </w:r>
    </w:p>
    <w:p w14:paraId="5C81B00C" w14:textId="77777777" w:rsidR="009D61D0" w:rsidDel="00CD7D2A" w:rsidRDefault="009D61D0" w:rsidP="009D61D0">
      <w:pPr>
        <w:jc w:val="left"/>
        <w:rPr>
          <w:del w:id="2099" w:author="Tekijä"/>
          <w:rFonts w:ascii="Arial" w:hAnsi="Arial" w:cs="Arial"/>
          <w:color w:val="000000"/>
          <w:sz w:val="20"/>
        </w:rPr>
      </w:pPr>
    </w:p>
    <w:p w14:paraId="764BB571" w14:textId="15373211" w:rsidR="009D61D0" w:rsidRPr="009D61D0" w:rsidDel="00D06DD0" w:rsidRDefault="009D61D0" w:rsidP="009D61D0">
      <w:pPr>
        <w:jc w:val="left"/>
        <w:rPr>
          <w:del w:id="2100" w:author="Tekijä"/>
        </w:rPr>
      </w:pPr>
    </w:p>
    <w:p w14:paraId="517C9E45" w14:textId="77777777" w:rsidR="009D61D0" w:rsidRPr="009D61D0" w:rsidRDefault="009D61D0" w:rsidP="009D61D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9D61D0" w:rsidRPr="00CD7D2A" w14:paraId="25888880" w14:textId="77777777" w:rsidTr="00E60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9E66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2598705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7F9DAE18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templateId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root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="00AF5158"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1.2.246.6.12.2002.</w:t>
            </w:r>
            <w:del w:id="2101" w:author="Tekijä">
              <w:r w:rsidR="00AF5158" w:rsidRPr="00CD7D2A" w:rsidDel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323.2012</w:delText>
              </w:r>
            </w:del>
            <w:ins w:id="2102" w:author="Tekijä">
              <w:r w:rsidR="00CD7D2A" w:rsidRPr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345</w:t>
              </w:r>
            </w:ins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.315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5F2CC268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statusCode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active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532AFB01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component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&gt;</w:t>
            </w:r>
          </w:p>
          <w:p w14:paraId="32EC2C6E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 xml:space="preserve">         </w:t>
            </w:r>
            <w:del w:id="2103" w:author="Tekijä"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 xml:space="preserve">      </w:delText>
              </w:r>
              <w:r w:rsidRPr="00CD7D2A" w:rsidDel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</w:del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&lt;!</w:t>
            </w:r>
            <w:r w:rsidR="00931A56"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--</w:t>
            </w:r>
            <w:r w:rsidRPr="00CD7D2A">
              <w:rPr>
                <w:rFonts w:ascii="Courier New" w:hAnsi="Courier New" w:cs="Courier New"/>
                <w:color w:val="808080"/>
                <w:sz w:val="18"/>
                <w:highlight w:val="white"/>
                <w:lang w:val="fr-FR"/>
              </w:rPr>
              <w:t xml:space="preserve">ehdon osa 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--&gt;</w:t>
            </w:r>
          </w:p>
          <w:p w14:paraId="29715459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observation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/&gt;</w:t>
            </w:r>
          </w:p>
          <w:p w14:paraId="7BBDB2BE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component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&gt;</w:t>
            </w:r>
          </w:p>
          <w:p w14:paraId="377F301D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2565A393" w14:textId="77777777" w:rsidR="009D61D0" w:rsidRPr="00CD7D2A" w:rsidDel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del w:id="2104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7410C7A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</w:p>
        </w:tc>
      </w:tr>
    </w:tbl>
    <w:p w14:paraId="01E96AB9" w14:textId="77777777" w:rsidR="009D61D0" w:rsidRPr="009C4661" w:rsidRDefault="009D61D0" w:rsidP="009D61D0"/>
    <w:p w14:paraId="72AFF4F9" w14:textId="77777777" w:rsidR="009D61D0" w:rsidRDefault="009D61D0" w:rsidP="00B00C8B"/>
    <w:p w14:paraId="6355F662" w14:textId="77777777" w:rsidR="0026271E" w:rsidRPr="00BE3438" w:rsidRDefault="0026271E" w:rsidP="0026271E">
      <w:r>
        <w:t xml:space="preserve">Ensimmäisellä observationilla ilmoitetaan palvelun ehto tekstinä. </w:t>
      </w:r>
      <w:r>
        <w:rPr>
          <w:rStyle w:val="Sivunumero"/>
        </w:rPr>
        <w:t>Kenttäkoodi on 315</w:t>
      </w:r>
      <w:r>
        <w:t>. Varsinainen teksti sijoitetaan section/text:iin</w:t>
      </w:r>
      <w:del w:id="2105" w:author="Tekijä">
        <w:r w:rsidDel="00CD7D2A">
          <w:delText>, jonne viitataan value/originalText/reference:n avulla</w:delText>
        </w:r>
      </w:del>
      <w:r>
        <w:t>.</w:t>
      </w:r>
    </w:p>
    <w:p w14:paraId="73D9FD2B" w14:textId="77777777" w:rsidR="0026271E" w:rsidDel="00CD7D2A" w:rsidRDefault="0026271E" w:rsidP="0026271E">
      <w:pPr>
        <w:rPr>
          <w:del w:id="2106" w:author="Tekijä"/>
        </w:rPr>
      </w:pPr>
    </w:p>
    <w:p w14:paraId="0CD24639" w14:textId="77777777" w:rsidR="0026271E" w:rsidRDefault="0026271E" w:rsidP="0026271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6271E" w:rsidRPr="00CD7D2A" w14:paraId="2E1D49FA" w14:textId="77777777" w:rsidTr="00E60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CA5E3" w14:textId="77777777" w:rsidR="00CD7D2A" w:rsidRPr="00CD7D2A" w:rsidRDefault="00CD7D2A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ins w:id="210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108" w:author="Tekijä"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&lt;!--</w:t>
              </w:r>
              <w:r w:rsidRPr="00CD7D2A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315 Palvelun ehto tekstinä 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--&gt;</w:t>
              </w:r>
            </w:ins>
          </w:p>
          <w:p w14:paraId="20D4E39D" w14:textId="77777777" w:rsidR="00CD7D2A" w:rsidRPr="00CD7D2A" w:rsidRDefault="00CD7D2A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ins w:id="210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110" w:author="Tekijä"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CD7D2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component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222CB21D" w14:textId="77777777" w:rsidR="00CD7D2A" w:rsidRPr="00CD7D2A" w:rsidRDefault="00CD7D2A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ins w:id="211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112" w:author="Tekijä">
              <w:r w:rsidRPr="00CD7D2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CD7D2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CD7D2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D7D2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D7D2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CD7D2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D7D2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D7D2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27B9BF3B" w14:textId="77777777" w:rsidR="00CD7D2A" w:rsidRPr="00CD7D2A" w:rsidRDefault="00CD7D2A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ins w:id="211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114" w:author="Tekijä">
              <w:r w:rsidRPr="00CD7D2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CD7D2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CD7D2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D7D2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D7D2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315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CD7D2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D7D2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D7D2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1.2.246.6.12.2002.345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CD7D2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D7D2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D7D2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Palvelun ehto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1BE9F2DB" w14:textId="77777777" w:rsidR="00CD7D2A" w:rsidRPr="00CD7D2A" w:rsidRDefault="00CD7D2A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ins w:id="211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116" w:author="Tekijä">
              <w:r w:rsidRPr="00CD7D2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CD7D2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9168CC7" w14:textId="77777777" w:rsidR="00CD7D2A" w:rsidRPr="00CD7D2A" w:rsidRDefault="00CD7D2A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ins w:id="211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118" w:author="Tekijä">
              <w:r w:rsidRPr="00CD7D2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CD7D2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CD7D2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D7D2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D7D2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#OID1.2.246.10.1234567.11.2014.300.46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7123AA99" w14:textId="77777777" w:rsidR="00CD7D2A" w:rsidRPr="00CD7D2A" w:rsidRDefault="00CD7D2A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ins w:id="211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120" w:author="Tekijä">
              <w:r w:rsidRPr="00CD7D2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CD7D2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054969D" w14:textId="77777777" w:rsidR="00CD7D2A" w:rsidRPr="00CD7D2A" w:rsidRDefault="00CD7D2A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ins w:id="212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122" w:author="Tekijä">
              <w:r w:rsidRPr="00CD7D2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CD7D2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4822AF38" w14:textId="77777777" w:rsidR="0026271E" w:rsidRPr="00CD7D2A" w:rsidDel="00CD7D2A" w:rsidRDefault="00CD7D2A" w:rsidP="00CD7D2A">
            <w:pPr>
              <w:suppressAutoHyphens/>
              <w:autoSpaceDE w:val="0"/>
              <w:autoSpaceDN w:val="0"/>
              <w:adjustRightInd w:val="0"/>
              <w:rPr>
                <w:del w:id="2123" w:author="Tekijä"/>
                <w:rFonts w:ascii="Courier New" w:hAnsi="Courier New" w:cs="Courier New"/>
                <w:color w:val="000000"/>
                <w:sz w:val="18"/>
                <w:highlight w:val="white"/>
                <w:lang w:val="fr-FR" w:eastAsia="fi-FI"/>
              </w:rPr>
            </w:pPr>
            <w:ins w:id="2124" w:author="Tekijä"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CD7D2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component</w:t>
              </w:r>
              <w:r w:rsidRPr="00CD7D2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  <w:del w:id="2125" w:author="Tekijä">
              <w:r w:rsidR="0026271E"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&lt;</w:delText>
              </w:r>
              <w:r w:rsidR="0026271E" w:rsidRPr="00CD7D2A" w:rsidDel="00CD7D2A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 w:eastAsia="fi-FI"/>
                </w:rPr>
                <w:delText>observation</w:delText>
              </w:r>
              <w:r w:rsidR="0026271E"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</w:delText>
              </w:r>
              <w:r w:rsidR="0026271E" w:rsidRPr="00CD7D2A" w:rsidDel="00CD7D2A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>classCode</w:delText>
              </w:r>
              <w:r w:rsidR="0026271E"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26271E" w:rsidRPr="00CD7D2A" w:rsidDel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OBS</w:delText>
              </w:r>
              <w:r w:rsidR="0026271E"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</w:delText>
              </w:r>
              <w:r w:rsidR="0026271E" w:rsidRPr="00CD7D2A" w:rsidDel="00CD7D2A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 xml:space="preserve"> moodCode</w:delText>
              </w:r>
              <w:r w:rsidR="0026271E"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26271E" w:rsidRPr="00CD7D2A" w:rsidDel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EVN</w:delText>
              </w:r>
              <w:r w:rsidR="0026271E"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"&gt;</w:delText>
              </w:r>
            </w:del>
          </w:p>
          <w:p w14:paraId="75A8DB4C" w14:textId="77777777" w:rsidR="0026271E" w:rsidRPr="00CD7D2A" w:rsidDel="00CD7D2A" w:rsidRDefault="0026271E" w:rsidP="00CD7D2A">
            <w:pPr>
              <w:suppressAutoHyphens/>
              <w:autoSpaceDE w:val="0"/>
              <w:autoSpaceDN w:val="0"/>
              <w:adjustRightInd w:val="0"/>
              <w:rPr>
                <w:del w:id="2126" w:author="Tekijä"/>
                <w:rFonts w:ascii="Courier New" w:hAnsi="Courier New" w:cs="Courier New"/>
                <w:color w:val="0000FF"/>
                <w:sz w:val="18"/>
                <w:highlight w:val="white"/>
                <w:lang w:val="fr-FR" w:eastAsia="fi-FI"/>
              </w:rPr>
            </w:pPr>
            <w:del w:id="2127" w:author="Tekijä"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      &lt;</w:delText>
              </w:r>
              <w:r w:rsidRPr="00CD7D2A" w:rsidDel="00CD7D2A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 w:eastAsia="fi-FI"/>
                </w:rPr>
                <w:delText>code</w:delText>
              </w:r>
              <w:r w:rsidRPr="00CD7D2A" w:rsidDel="00CD7D2A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 w:eastAsia="fi-FI"/>
                </w:rPr>
                <w:delText xml:space="preserve"> code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="</w:delText>
              </w:r>
              <w:r w:rsidRPr="00CD7D2A" w:rsidDel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 w:eastAsia="fi-FI"/>
                </w:rPr>
                <w:delText>315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"</w:delText>
              </w:r>
              <w:r w:rsidRPr="00CD7D2A" w:rsidDel="00CD7D2A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 w:eastAsia="fi-FI"/>
                </w:rPr>
                <w:delText xml:space="preserve"> codeSystem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="</w:delText>
              </w:r>
              <w:r w:rsidRPr="00CD7D2A" w:rsidDel="00CD7D2A">
                <w:rPr>
                  <w:rFonts w:ascii="Courier New" w:hAnsi="Courier New" w:cs="Courier New"/>
                  <w:sz w:val="18"/>
                  <w:lang w:val="fr-FR" w:eastAsia="fi-FI"/>
                </w:rPr>
                <w:delText>1.2.246.6.12.2002.323.2012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"/&gt;</w:delText>
              </w:r>
            </w:del>
          </w:p>
          <w:p w14:paraId="69F1E6AC" w14:textId="77777777" w:rsidR="0026271E" w:rsidRPr="00CD7D2A" w:rsidDel="00CD7D2A" w:rsidRDefault="0026271E" w:rsidP="00CD7D2A">
            <w:pPr>
              <w:suppressAutoHyphens/>
              <w:autoSpaceDE w:val="0"/>
              <w:autoSpaceDN w:val="0"/>
              <w:adjustRightInd w:val="0"/>
              <w:rPr>
                <w:del w:id="2128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2129" w:author="Tekijä"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      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</w:delText>
              </w:r>
              <w:r w:rsidRPr="00CD7D2A" w:rsidDel="00CD7D2A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text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&gt;</w:delText>
              </w:r>
            </w:del>
          </w:p>
          <w:p w14:paraId="002B3C44" w14:textId="77777777" w:rsidR="0026271E" w:rsidRPr="00CD7D2A" w:rsidDel="00CD7D2A" w:rsidRDefault="0026271E" w:rsidP="00CD7D2A">
            <w:pPr>
              <w:suppressAutoHyphens/>
              <w:autoSpaceDE w:val="0"/>
              <w:autoSpaceDN w:val="0"/>
              <w:adjustRightInd w:val="0"/>
              <w:rPr>
                <w:del w:id="2130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2131" w:author="Tekijä">
              <w:r w:rsidRPr="00CD7D2A" w:rsidDel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 xml:space="preserve">           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</w:delText>
              </w:r>
              <w:r w:rsidRPr="00CD7D2A" w:rsidDel="00CD7D2A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reference</w:delText>
              </w:r>
              <w:r w:rsidRPr="00CD7D2A" w:rsidDel="00CD7D2A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GB" w:eastAsia="fi-FI"/>
                </w:rPr>
                <w:delText xml:space="preserve"> value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="</w:delText>
              </w:r>
              <w:r w:rsidRPr="00CD7D2A" w:rsidDel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>#OID1.2.246.10.123456.11.2012.160.838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"/&gt;</w:delText>
              </w:r>
            </w:del>
          </w:p>
          <w:p w14:paraId="15B39FC6" w14:textId="77777777" w:rsidR="0026271E" w:rsidRPr="00CD7D2A" w:rsidDel="00CD7D2A" w:rsidRDefault="0026271E" w:rsidP="00CD7D2A">
            <w:pPr>
              <w:suppressAutoHyphens/>
              <w:autoSpaceDE w:val="0"/>
              <w:autoSpaceDN w:val="0"/>
              <w:adjustRightInd w:val="0"/>
              <w:rPr>
                <w:del w:id="2132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2133" w:author="Tekijä">
              <w:r w:rsidRPr="00CD7D2A" w:rsidDel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 xml:space="preserve">       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&lt;/</w:delText>
              </w:r>
              <w:r w:rsidRPr="00CD7D2A" w:rsidDel="00CD7D2A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text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&gt;</w:delText>
              </w:r>
            </w:del>
          </w:p>
          <w:p w14:paraId="270522B5" w14:textId="77777777" w:rsidR="0026271E" w:rsidRPr="00CD7D2A" w:rsidDel="00CD7D2A" w:rsidRDefault="0026271E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del w:id="2134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2135" w:author="Tekijä">
              <w:r w:rsidRPr="00CD7D2A" w:rsidDel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 w:eastAsia="fi-FI"/>
                </w:rPr>
                <w:delText xml:space="preserve">       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CD7D2A" w:rsidDel="00CD7D2A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value</w:delText>
              </w:r>
              <w:r w:rsidRPr="00CD7D2A" w:rsidDel="00CD7D2A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xsi:type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CD7D2A" w:rsidDel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CV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Pr="00CD7D2A" w:rsidDel="00CD7D2A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nullFlavor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="00495FC8" w:rsidRPr="00CD7D2A" w:rsidDel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UNK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"&gt;</w:delText>
              </w:r>
            </w:del>
          </w:p>
          <w:p w14:paraId="0B114F4F" w14:textId="77777777" w:rsidR="0026271E" w:rsidRPr="00CD7D2A" w:rsidDel="00CD7D2A" w:rsidRDefault="0026271E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del w:id="2136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2137" w:author="Tekijä">
              <w:r w:rsidRPr="00CD7D2A" w:rsidDel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     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CD7D2A" w:rsidDel="00CD7D2A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originalText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321C2F50" w14:textId="77777777" w:rsidR="0026271E" w:rsidRPr="00CD7D2A" w:rsidDel="00CD7D2A" w:rsidRDefault="0026271E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del w:id="2138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2139" w:author="Tekijä">
              <w:r w:rsidRPr="00CD7D2A" w:rsidDel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CD7D2A" w:rsidDel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CD7D2A" w:rsidDel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CD7D2A" w:rsidDel="00CD7D2A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reference</w:delText>
              </w:r>
              <w:r w:rsidRPr="00CD7D2A" w:rsidDel="00CD7D2A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value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CD7D2A" w:rsidDel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#OID1.2.246.10.123456.11.2012.160.838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"/&gt;</w:delText>
              </w:r>
            </w:del>
          </w:p>
          <w:p w14:paraId="7E4FF0F1" w14:textId="77777777" w:rsidR="0026271E" w:rsidRPr="00CD7D2A" w:rsidDel="00CD7D2A" w:rsidRDefault="0026271E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del w:id="2140" w:author="Tekijä"/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del w:id="2141" w:author="Tekijä">
              <w:r w:rsidRPr="00CD7D2A" w:rsidDel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CD7D2A" w:rsidDel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&lt;/</w:delText>
              </w:r>
              <w:r w:rsidRPr="00CD7D2A" w:rsidDel="00CD7D2A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originalText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5BDB486F" w14:textId="77777777" w:rsidR="0026271E" w:rsidRPr="00CD7D2A" w:rsidDel="00CD7D2A" w:rsidRDefault="0026271E" w:rsidP="00CD7D2A">
            <w:pPr>
              <w:suppressAutoHyphens/>
              <w:autoSpaceDE w:val="0"/>
              <w:autoSpaceDN w:val="0"/>
              <w:adjustRightInd w:val="0"/>
              <w:rPr>
                <w:del w:id="2142" w:author="Tekijä"/>
                <w:rFonts w:ascii="Courier New" w:hAnsi="Courier New" w:cs="Courier New"/>
                <w:color w:val="0000FF"/>
                <w:sz w:val="18"/>
                <w:highlight w:val="white"/>
              </w:rPr>
            </w:pPr>
            <w:del w:id="2143" w:author="Tekijä">
              <w:r w:rsidRPr="00CD7D2A" w:rsidDel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&lt;/</w:delText>
              </w:r>
              <w:r w:rsidRPr="00CD7D2A" w:rsidDel="00CD7D2A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delText>value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&gt;</w:delText>
              </w:r>
            </w:del>
          </w:p>
          <w:p w14:paraId="06769FF9" w14:textId="77777777" w:rsidR="0026271E" w:rsidRPr="00CD7D2A" w:rsidDel="00CD7D2A" w:rsidRDefault="0026271E" w:rsidP="00CD7D2A">
            <w:pPr>
              <w:suppressAutoHyphens/>
              <w:autoSpaceDE w:val="0"/>
              <w:autoSpaceDN w:val="0"/>
              <w:adjustRightInd w:val="0"/>
              <w:rPr>
                <w:del w:id="2144" w:author="Tekijä"/>
                <w:rFonts w:ascii="Courier New" w:hAnsi="Courier New" w:cs="Courier New"/>
                <w:color w:val="000000"/>
                <w:sz w:val="18"/>
                <w:highlight w:val="white"/>
                <w:lang w:eastAsia="fi-FI"/>
              </w:rPr>
            </w:pPr>
            <w:del w:id="2145" w:author="Tekijä"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eastAsia="fi-FI"/>
                </w:rPr>
                <w:delText>&lt;/</w:delText>
              </w:r>
              <w:r w:rsidRPr="00CD7D2A" w:rsidDel="00CD7D2A">
                <w:rPr>
                  <w:rFonts w:ascii="Courier New" w:hAnsi="Courier New" w:cs="Courier New"/>
                  <w:color w:val="800000"/>
                  <w:sz w:val="18"/>
                  <w:highlight w:val="white"/>
                  <w:lang w:eastAsia="fi-FI"/>
                </w:rPr>
                <w:delText>observation</w:delText>
              </w:r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eastAsia="fi-FI"/>
                </w:rPr>
                <w:delText>&gt;</w:delText>
              </w:r>
            </w:del>
          </w:p>
          <w:p w14:paraId="0FE3B82D" w14:textId="77777777" w:rsidR="0026271E" w:rsidRPr="00CD7D2A" w:rsidRDefault="0026271E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</w:p>
        </w:tc>
      </w:tr>
    </w:tbl>
    <w:p w14:paraId="34ABB511" w14:textId="77777777" w:rsidR="0026271E" w:rsidRDefault="0026271E" w:rsidP="0026271E"/>
    <w:p w14:paraId="3A4E1E53" w14:textId="77777777" w:rsidR="0026271E" w:rsidRDefault="0026271E" w:rsidP="00B00C8B">
      <w:r>
        <w:t>Muilla observationeilla ilmoitetaan ehdon yksilöivä tunnus ja tutkimuksen tuloksen ehto. Observationin kenttäkoodi on 316.</w:t>
      </w:r>
    </w:p>
    <w:p w14:paraId="61EE2520" w14:textId="77777777" w:rsidR="0026271E" w:rsidRDefault="0026271E" w:rsidP="00B00C8B"/>
    <w:p w14:paraId="081327B4" w14:textId="77777777" w:rsidR="0026271E" w:rsidRDefault="00BC3866" w:rsidP="00B00C8B">
      <w:r>
        <w:t xml:space="preserve">Ehdot ilmoitetaan käyttämällä observationin toistuvaa elementtiä precondition. </w:t>
      </w:r>
      <w:r>
        <w:rPr>
          <w:rStyle w:val="Sivunumero"/>
        </w:rPr>
        <w:t>E</w:t>
      </w:r>
      <w:r>
        <w:t>lementissä criterion/code ilmoitetaan tutkimus laboratoriotutkimusnimikkeistöllä tai FinLOINC:illa ja haluttu raja-arvo criterion/value-elementissä. Value-elementin tietotyyppi on IVL_PQ. Jos alaraja on ilmoitettu, niin ehto on tällöin ”suurempi kuin alaraja”. J</w:t>
      </w:r>
      <w:r w:rsidR="00B01840">
        <w:t>os ylära</w:t>
      </w:r>
      <w:r>
        <w:t>ja on ilmoitettu, niin ehto on ”pienempi kuin yläraja”. Saman observationin sisällä toistuva precondition/c</w:t>
      </w:r>
      <w:r w:rsidR="00CF50CC">
        <w:t>riterion muodostaa loogisen AND-ehdon.</w:t>
      </w:r>
      <w:r w:rsidR="00DC7A74">
        <w:t xml:space="preserve"> Jos observationille lisätään aliobservation, näiden välillä toimii AND-logiikka. </w:t>
      </w:r>
    </w:p>
    <w:p w14:paraId="61E6C728" w14:textId="77777777" w:rsidR="00BC3866" w:rsidRDefault="00BC3866" w:rsidP="00B00C8B"/>
    <w:p w14:paraId="6D732E28" w14:textId="77777777" w:rsidR="00053BCF" w:rsidRPr="009D61D0" w:rsidRDefault="0026271E" w:rsidP="00053BCF">
      <w:r>
        <w:t xml:space="preserve">OR-logiikka toteutetaan toistamalla </w:t>
      </w:r>
      <w:r w:rsidR="00053BCF">
        <w:t>observationia</w:t>
      </w:r>
      <w:r w:rsidR="00DC7A74">
        <w:t xml:space="preserve"> samalla tasolla</w:t>
      </w:r>
      <w:r w:rsidR="00053BCF">
        <w:t xml:space="preserve">. </w:t>
      </w:r>
      <w:r w:rsidR="00053BCF" w:rsidRPr="00CD7D2A">
        <w:t>Not-logiikka</w:t>
      </w:r>
      <w:ins w:id="2146" w:author="Tekijä">
        <w:r w:rsidR="00CD7D2A">
          <w:t>a ei ole tarve toteuttaa, sillä arvo-alueet voidaan antaa myös ”positiivisena” ilmaisuna.</w:t>
        </w:r>
      </w:ins>
      <w:del w:id="2147" w:author="Tekijä">
        <w:r w:rsidR="00053BCF" w:rsidRPr="00CD7D2A" w:rsidDel="00CD7D2A">
          <w:delText xml:space="preserve"> toteutetaan käyttämällä Observationin negationInd-attribuuttia (negationInd=”true”).</w:delText>
        </w:r>
      </w:del>
    </w:p>
    <w:p w14:paraId="76BEB28F" w14:textId="77777777" w:rsidR="0026271E" w:rsidRPr="009D61D0" w:rsidDel="00CD7D2A" w:rsidRDefault="0026271E" w:rsidP="00B00C8B">
      <w:pPr>
        <w:rPr>
          <w:del w:id="2148" w:author="Tekijä"/>
        </w:rPr>
      </w:pPr>
    </w:p>
    <w:p w14:paraId="0CD505DF" w14:textId="77777777" w:rsidR="00BE3438" w:rsidDel="00CD7D2A" w:rsidRDefault="00BE3438" w:rsidP="00F15AF9">
      <w:pPr>
        <w:rPr>
          <w:del w:id="2149" w:author="Tekijä"/>
        </w:rPr>
      </w:pPr>
    </w:p>
    <w:p w14:paraId="634F0178" w14:textId="77777777" w:rsidR="00B63024" w:rsidDel="00CD7D2A" w:rsidRDefault="00B63024" w:rsidP="00B63024">
      <w:pPr>
        <w:rPr>
          <w:del w:id="2150" w:author="Tekijä"/>
        </w:rPr>
      </w:pPr>
    </w:p>
    <w:p w14:paraId="68F8410B" w14:textId="77777777" w:rsidR="00B63024" w:rsidRDefault="00B63024" w:rsidP="00B6302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63024" w:rsidRPr="00A928DD" w14:paraId="0C801EF6" w14:textId="77777777" w:rsidTr="00D1223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24C8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15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152" w:author="Tekijä"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A928D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Ehdot rakenteisena, toistetaan koko component.observation rakennetta mikäli ehto on OR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4963C1B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15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154" w:author="Tekijä"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component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30B075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15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156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2924314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ins w:id="215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158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316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1.2.246.6.12.2002.345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Ehdon yksilöivä tunnus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6C83208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15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160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D83833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16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162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#OID1.2.246.10.1234567.11.2014.300.46.1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394D498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16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164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50A2EE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16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166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precondition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52B57D7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16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168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criterion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179A8D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16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170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A928D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316, 317yksilöivän tekijän ehto, esim. labratutkimus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1F316B7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ins w:id="217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172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1462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1.2.246.537.6.3.2006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Kuntaliitto - Laboratoriotutkimusnimikkeistö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B -Gluk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45F48348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17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174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IVL_PQ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unit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mmol/l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505D2CD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17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176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high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7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18DD2C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17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178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8DAF4C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17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180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criterion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2EC644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18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182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precondition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1CF112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18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184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A928DD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looginen AND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1FD171C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18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186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precondition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41061DF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18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188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criterion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22B80ADC" w14:textId="77777777" w:rsidR="00A928DD" w:rsidRPr="00FD64F7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18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190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A928D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yksilöivän tekijän ehto, esim. </w:t>
              </w:r>
              <w:r w:rsidRPr="00FD64F7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Finloinc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09855F02" w14:textId="77777777" w:rsidR="00A928DD" w:rsidRPr="00FD64F7" w:rsidRDefault="00A928DD" w:rsidP="00A928D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ins w:id="219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192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3141-9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1.2.246.537.6.96.2008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codeSystemName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FinLOINC - Fysiologiset mittaukset 2008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Paino, mitattu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5C9A955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19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194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IVL_PQ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unit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kg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315FD44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19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196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low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50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445F0E3E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19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198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DB23CB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19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00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criterion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9CEEF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20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02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precondition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2C4DB8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20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04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525BDB4" w14:textId="77777777" w:rsidR="00B63024" w:rsidRPr="00A928DD" w:rsidDel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2205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ins w:id="2206" w:author="Tekijä"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component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  <w:del w:id="2207" w:author="Tekijä">
              <w:r w:rsidR="00B63024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&lt;</w:delText>
              </w:r>
              <w:r w:rsidR="00B63024"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/>
                </w:rPr>
                <w:delText>observation</w:delText>
              </w:r>
              <w:r w:rsidR="00B63024"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classCode</w:delText>
              </w:r>
              <w:r w:rsidR="00B63024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B63024"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OBS</w:delText>
              </w:r>
              <w:r w:rsidR="00B63024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="00B63024"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moodCode</w:delText>
              </w:r>
              <w:r w:rsidR="00B63024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B63024"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EVN</w:delText>
              </w:r>
              <w:r w:rsidR="00B63024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"&gt;</w:delText>
              </w:r>
            </w:del>
          </w:p>
          <w:p w14:paraId="03EB7411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20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del w:id="2209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/>
                </w:rPr>
                <w:delText>code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code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316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codeSystem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1.2.246.6.12.2002.323.2012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"/&gt;</w:delText>
              </w:r>
            </w:del>
          </w:p>
          <w:p w14:paraId="7AD06333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21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211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text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277A901E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21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213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#OID1.2.246.10.123456.11.2012.160.938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23F79AA7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21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</w:rPr>
            </w:pPr>
            <w:del w:id="2215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text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6CF4C4A5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21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</w:rPr>
            </w:pPr>
            <w:del w:id="2217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precondition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0528CED4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21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</w:rPr>
            </w:pPr>
            <w:del w:id="2219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criterion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09934940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22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</w:rPr>
            </w:pPr>
            <w:del w:id="2221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&lt;!--</w:delText>
              </w:r>
              <w:r w:rsidRPr="00A928DD" w:rsidDel="00A928DD">
                <w:rPr>
                  <w:rFonts w:ascii="Courier New" w:hAnsi="Courier New" w:cs="Courier New"/>
                  <w:color w:val="808080"/>
                  <w:sz w:val="18"/>
                  <w:szCs w:val="18"/>
                  <w:highlight w:val="white"/>
                </w:rPr>
                <w:delText xml:space="preserve"> </w:delText>
              </w:r>
              <w:r w:rsidR="00053BCF" w:rsidRPr="00A928DD" w:rsidDel="00A928DD">
                <w:rPr>
                  <w:rFonts w:ascii="Courier New" w:hAnsi="Courier New" w:cs="Courier New"/>
                  <w:color w:val="808080"/>
                  <w:sz w:val="18"/>
                  <w:szCs w:val="18"/>
                  <w:highlight w:val="white"/>
                </w:rPr>
                <w:delText>316, 317</w:delText>
              </w:r>
              <w:r w:rsidRPr="00A928DD" w:rsidDel="00A928DD">
                <w:rPr>
                  <w:rFonts w:ascii="Courier New" w:hAnsi="Courier New" w:cs="Courier New"/>
                  <w:color w:val="808080"/>
                  <w:sz w:val="18"/>
                  <w:szCs w:val="18"/>
                  <w:highlight w:val="white"/>
                </w:rPr>
                <w:delText xml:space="preserve">yksilöivän tekijän ehto, esim. labratutkimus 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--&gt;</w:delText>
              </w:r>
            </w:del>
          </w:p>
          <w:p w14:paraId="726DD27F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22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223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code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x1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codeSystem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yy1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7A313F74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22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</w:rPr>
            </w:pPr>
            <w:del w:id="2225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value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</w:rPr>
                <w:delText xml:space="preserve"> xsi:type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delText>IVL_PQ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</w:rPr>
                <w:delText xml:space="preserve"> high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delText>arvo, jonka alle tuloksen pitää olla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"/&gt;</w:delText>
              </w:r>
            </w:del>
          </w:p>
          <w:p w14:paraId="4E5C45F1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22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227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criterion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4F411AE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22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229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precondition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625725F6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23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231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&lt;!--</w:delText>
              </w:r>
              <w:r w:rsidRPr="00A928DD" w:rsidDel="00A928DD">
                <w:rPr>
                  <w:rFonts w:ascii="Courier New" w:hAnsi="Courier New" w:cs="Courier New"/>
                  <w:color w:val="808080"/>
                  <w:sz w:val="18"/>
                  <w:szCs w:val="18"/>
                  <w:highlight w:val="white"/>
                  <w:lang w:val="en-US"/>
                </w:rPr>
                <w:delText xml:space="preserve"> looginen AND 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--&gt;</w:delText>
              </w:r>
            </w:del>
          </w:p>
          <w:p w14:paraId="445841D5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23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233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precondition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8E25EB3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23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</w:rPr>
            </w:pPr>
            <w:del w:id="2235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criterion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6F57B617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23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del w:id="2237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&lt;!--</w:delText>
              </w:r>
              <w:r w:rsidRPr="00A928DD" w:rsidDel="00A928DD">
                <w:rPr>
                  <w:rFonts w:ascii="Courier New" w:hAnsi="Courier New" w:cs="Courier New"/>
                  <w:color w:val="808080"/>
                  <w:sz w:val="18"/>
                  <w:szCs w:val="18"/>
                  <w:highlight w:val="white"/>
                </w:rPr>
                <w:delText xml:space="preserve"> yksilöivän tekijän ehto, esim. </w:delText>
              </w:r>
              <w:r w:rsidRPr="00A928DD" w:rsidDel="00A928DD">
                <w:rPr>
                  <w:rFonts w:ascii="Courier New" w:hAnsi="Courier New" w:cs="Courier New"/>
                  <w:color w:val="808080"/>
                  <w:sz w:val="18"/>
                  <w:szCs w:val="18"/>
                  <w:highlight w:val="white"/>
                  <w:lang w:val="fr-FR"/>
                </w:rPr>
                <w:delText xml:space="preserve">Finloinc 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--&gt;</w:delText>
              </w:r>
            </w:del>
          </w:p>
          <w:p w14:paraId="12F191FC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23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del w:id="2239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/>
                </w:rPr>
                <w:delText>code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value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x2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codeSystem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yy2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"/&gt;</w:delText>
              </w:r>
            </w:del>
          </w:p>
          <w:p w14:paraId="587A2D50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24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</w:rPr>
            </w:pPr>
            <w:del w:id="2241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value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</w:rPr>
                <w:delText xml:space="preserve"> xsi:type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delText>IVL_PQ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</w:rPr>
                <w:delText xml:space="preserve"> low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delText>arvo, jonka yli tuloksen pitää olla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"/&gt;</w:delText>
              </w:r>
            </w:del>
          </w:p>
          <w:p w14:paraId="62293BD0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24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243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criterion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62E88E06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24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245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precondition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E9D78DD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24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247" w:author="Tekijä"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A32735A" w14:textId="77777777" w:rsidR="00B63024" w:rsidRPr="00A928DD" w:rsidRDefault="00B63024" w:rsidP="00D12236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</w:p>
        </w:tc>
      </w:tr>
    </w:tbl>
    <w:p w14:paraId="2A307FFC" w14:textId="77777777" w:rsidR="00B63024" w:rsidRDefault="00B63024" w:rsidP="00B63024"/>
    <w:p w14:paraId="21AABE5D" w14:textId="77777777" w:rsidR="00B63024" w:rsidRDefault="00DC7A74" w:rsidP="00F15AF9">
      <w:r>
        <w:t>Logiikan suhteet</w:t>
      </w:r>
    </w:p>
    <w:p w14:paraId="2E55CB21" w14:textId="77777777" w:rsidR="00AE0F58" w:rsidRDefault="00AE0F58" w:rsidP="00F15A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AE0F58" w:rsidRPr="009876F0" w14:paraId="192C0A9A" w14:textId="77777777" w:rsidTr="00DB1D86">
        <w:tc>
          <w:tcPr>
            <w:tcW w:w="2952" w:type="dxa"/>
            <w:shd w:val="clear" w:color="auto" w:fill="auto"/>
          </w:tcPr>
          <w:p w14:paraId="2C5E868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>Observation</w:t>
            </w:r>
          </w:p>
          <w:p w14:paraId="415CE00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230C7D90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 </w:t>
            </w:r>
            <w:r w:rsidRPr="00DB1D86">
              <w:rPr>
                <w:b/>
                <w:lang w:val="en-US"/>
              </w:rPr>
              <w:t>AND</w:t>
            </w:r>
          </w:p>
          <w:p w14:paraId="3139B62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0E0EFDBF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</w:t>
            </w:r>
            <w:r w:rsidRPr="00DB1D86">
              <w:rPr>
                <w:b/>
                <w:lang w:val="en-US"/>
              </w:rPr>
              <w:t xml:space="preserve"> AND</w:t>
            </w:r>
          </w:p>
          <w:p w14:paraId="7029459A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7A600E24" w14:textId="77777777" w:rsidR="00AE0F58" w:rsidRPr="00DB1D86" w:rsidDel="00A928DD" w:rsidRDefault="00AE0F58" w:rsidP="00757CDE">
            <w:pPr>
              <w:rPr>
                <w:del w:id="2248" w:author="Tekijä"/>
                <w:lang w:val="en-US"/>
              </w:rPr>
            </w:pPr>
          </w:p>
          <w:p w14:paraId="520B7C2E" w14:textId="77777777" w:rsidR="00AE0F58" w:rsidRPr="00DB1D86" w:rsidDel="00A928DD" w:rsidRDefault="00AE0F58" w:rsidP="00757CDE">
            <w:pPr>
              <w:rPr>
                <w:del w:id="2249" w:author="Tekijä"/>
                <w:lang w:val="en-US"/>
              </w:rPr>
            </w:pPr>
          </w:p>
          <w:p w14:paraId="1DA7C95B" w14:textId="77777777" w:rsidR="00AE0F58" w:rsidRPr="00DB1D86" w:rsidDel="00A928DD" w:rsidRDefault="00AE0F58" w:rsidP="00757CDE">
            <w:pPr>
              <w:rPr>
                <w:del w:id="2250" w:author="Tekijä"/>
                <w:lang w:val="en-US"/>
              </w:rPr>
            </w:pPr>
          </w:p>
          <w:p w14:paraId="48E456F7" w14:textId="77777777" w:rsidR="00AE0F58" w:rsidRPr="00DB1D86" w:rsidDel="00A928DD" w:rsidRDefault="00AE0F58" w:rsidP="00757CDE">
            <w:pPr>
              <w:rPr>
                <w:del w:id="2251" w:author="Tekijä"/>
                <w:lang w:val="en-US"/>
              </w:rPr>
            </w:pPr>
          </w:p>
          <w:p w14:paraId="7AE91054" w14:textId="77777777" w:rsidR="00AE0F58" w:rsidRPr="00DB1D86" w:rsidRDefault="00AE0F58" w:rsidP="00757CDE">
            <w:pPr>
              <w:rPr>
                <w:lang w:val="en-US"/>
              </w:rPr>
            </w:pPr>
          </w:p>
        </w:tc>
        <w:tc>
          <w:tcPr>
            <w:tcW w:w="2952" w:type="dxa"/>
            <w:shd w:val="clear" w:color="auto" w:fill="auto"/>
          </w:tcPr>
          <w:p w14:paraId="5A24551C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3EE1F0E8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7CE3D709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4BBD5D8B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3ABA7F47" w14:textId="77777777" w:rsidR="00AE0F58" w:rsidRPr="00DB1D86" w:rsidRDefault="00AE0F58" w:rsidP="00DB1D86">
            <w:pPr>
              <w:jc w:val="center"/>
              <w:rPr>
                <w:b/>
              </w:rPr>
            </w:pPr>
            <w:r w:rsidRPr="00DB1D86">
              <w:rPr>
                <w:b/>
              </w:rPr>
              <w:t>OR</w:t>
            </w:r>
          </w:p>
        </w:tc>
        <w:tc>
          <w:tcPr>
            <w:tcW w:w="2952" w:type="dxa"/>
            <w:shd w:val="clear" w:color="auto" w:fill="auto"/>
          </w:tcPr>
          <w:p w14:paraId="1FB1A235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>Observation</w:t>
            </w:r>
          </w:p>
          <w:p w14:paraId="7CA895CE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6A87F5C5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 </w:t>
            </w:r>
            <w:r w:rsidRPr="00DB1D86">
              <w:rPr>
                <w:b/>
                <w:lang w:val="en-US"/>
              </w:rPr>
              <w:t>AND</w:t>
            </w:r>
          </w:p>
          <w:p w14:paraId="7CEC832B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18710B73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</w:t>
            </w:r>
            <w:r w:rsidRPr="00DB1D86">
              <w:rPr>
                <w:b/>
                <w:lang w:val="en-US"/>
              </w:rPr>
              <w:t xml:space="preserve"> AND</w:t>
            </w:r>
          </w:p>
          <w:p w14:paraId="43D0F3F3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422B7B75" w14:textId="77777777" w:rsidR="00AE0F58" w:rsidRPr="00DB1D86" w:rsidRDefault="00AE0F58" w:rsidP="00757CDE">
            <w:pPr>
              <w:rPr>
                <w:lang w:val="en-US"/>
              </w:rPr>
            </w:pPr>
          </w:p>
        </w:tc>
      </w:tr>
      <w:tr w:rsidR="00AE0F58" w:rsidRPr="009876F0" w:rsidDel="00A928DD" w14:paraId="2ABD2855" w14:textId="77777777" w:rsidTr="00DB1D86">
        <w:trPr>
          <w:del w:id="2252" w:author="Tekijä"/>
        </w:trPr>
        <w:tc>
          <w:tcPr>
            <w:tcW w:w="2952" w:type="dxa"/>
            <w:shd w:val="clear" w:color="auto" w:fill="auto"/>
          </w:tcPr>
          <w:p w14:paraId="499F7A48" w14:textId="77777777" w:rsidR="00AE0F58" w:rsidRPr="0011012D" w:rsidDel="00A928DD" w:rsidRDefault="00AE0F58" w:rsidP="00757CDE">
            <w:pPr>
              <w:rPr>
                <w:del w:id="2253" w:author="Tekijä"/>
                <w:b/>
                <w:lang w:val="en-US"/>
              </w:rPr>
            </w:pPr>
            <w:del w:id="2254" w:author="Tekijä">
              <w:r w:rsidRPr="0011012D" w:rsidDel="00A928DD">
                <w:rPr>
                  <w:b/>
                  <w:lang w:val="en-US"/>
                </w:rPr>
                <w:delText>AND</w:delText>
              </w:r>
            </w:del>
          </w:p>
        </w:tc>
        <w:tc>
          <w:tcPr>
            <w:tcW w:w="2952" w:type="dxa"/>
            <w:shd w:val="clear" w:color="auto" w:fill="auto"/>
          </w:tcPr>
          <w:p w14:paraId="0622E8D0" w14:textId="77777777" w:rsidR="00AE0F58" w:rsidRPr="0011012D" w:rsidDel="00A928DD" w:rsidRDefault="00AE0F58" w:rsidP="00757CDE">
            <w:pPr>
              <w:rPr>
                <w:del w:id="2255" w:author="Tekijä"/>
                <w:lang w:val="en-US"/>
              </w:rPr>
            </w:pPr>
          </w:p>
        </w:tc>
        <w:tc>
          <w:tcPr>
            <w:tcW w:w="2952" w:type="dxa"/>
            <w:shd w:val="clear" w:color="auto" w:fill="auto"/>
          </w:tcPr>
          <w:p w14:paraId="044A2013" w14:textId="77777777" w:rsidR="00AE0F58" w:rsidRPr="0011012D" w:rsidDel="00A928DD" w:rsidRDefault="00AE0F58" w:rsidP="00757CDE">
            <w:pPr>
              <w:rPr>
                <w:del w:id="2256" w:author="Tekijä"/>
                <w:lang w:val="en-US"/>
              </w:rPr>
            </w:pPr>
          </w:p>
        </w:tc>
      </w:tr>
      <w:tr w:rsidR="00AE0F58" w:rsidRPr="009876F0" w:rsidDel="00A928DD" w14:paraId="1FF9AFFA" w14:textId="77777777" w:rsidTr="00DB1D86">
        <w:trPr>
          <w:del w:id="2257" w:author="Tekijä"/>
        </w:trPr>
        <w:tc>
          <w:tcPr>
            <w:tcW w:w="2952" w:type="dxa"/>
            <w:shd w:val="clear" w:color="auto" w:fill="auto"/>
          </w:tcPr>
          <w:p w14:paraId="35C11DE5" w14:textId="77777777" w:rsidR="00AE0F58" w:rsidRPr="00DB1D86" w:rsidDel="00A928DD" w:rsidRDefault="00FC2672" w:rsidP="00757CDE">
            <w:pPr>
              <w:rPr>
                <w:del w:id="2258" w:author="Tekijä"/>
                <w:lang w:val="en-US"/>
              </w:rPr>
            </w:pPr>
            <w:del w:id="2259" w:author="Tekijä">
              <w:r w:rsidRPr="00DB1D86" w:rsidDel="00A928DD">
                <w:rPr>
                  <w:lang w:val="en-US"/>
                </w:rPr>
                <w:delText>e</w:delText>
              </w:r>
              <w:r w:rsidR="00AE0F58" w:rsidRPr="00DB1D86" w:rsidDel="00A928DD">
                <w:rPr>
                  <w:lang w:val="en-US"/>
                </w:rPr>
                <w:delText>ntryrelatio</w:delText>
              </w:r>
              <w:r w:rsidRPr="00DB1D86" w:rsidDel="00A928DD">
                <w:rPr>
                  <w:lang w:val="en-US"/>
                </w:rPr>
                <w:delText>nS</w:delText>
              </w:r>
              <w:r w:rsidR="00AE0F58" w:rsidRPr="00DB1D86" w:rsidDel="00A928DD">
                <w:rPr>
                  <w:lang w:val="en-US"/>
                </w:rPr>
                <w:delText>hip</w:delText>
              </w:r>
            </w:del>
          </w:p>
          <w:p w14:paraId="4CA4ABF0" w14:textId="77777777" w:rsidR="00AE0F58" w:rsidRPr="00DB1D86" w:rsidDel="00A928DD" w:rsidRDefault="00AE0F58" w:rsidP="00757CDE">
            <w:pPr>
              <w:rPr>
                <w:del w:id="2260" w:author="Tekijä"/>
                <w:lang w:val="en-US"/>
              </w:rPr>
            </w:pPr>
            <w:del w:id="2261" w:author="Tekijä">
              <w:r w:rsidRPr="00DB1D86" w:rsidDel="00A928DD">
                <w:rPr>
                  <w:lang w:val="en-US"/>
                </w:rPr>
                <w:delText>Observation</w:delText>
              </w:r>
            </w:del>
          </w:p>
          <w:p w14:paraId="6464F68B" w14:textId="77777777" w:rsidR="00AE0F58" w:rsidRPr="00DB1D86" w:rsidDel="00A928DD" w:rsidRDefault="00AE0F58" w:rsidP="00757CDE">
            <w:pPr>
              <w:rPr>
                <w:del w:id="2262" w:author="Tekijä"/>
                <w:lang w:val="en-US"/>
              </w:rPr>
            </w:pPr>
            <w:del w:id="2263" w:author="Tekijä">
              <w:r w:rsidRPr="00DB1D86" w:rsidDel="00A928DD">
                <w:rPr>
                  <w:lang w:val="en-US"/>
                </w:rPr>
                <w:delText xml:space="preserve">  (negationInd=”true”)</w:delText>
              </w:r>
            </w:del>
          </w:p>
          <w:p w14:paraId="105322F7" w14:textId="77777777" w:rsidR="00AE0F58" w:rsidRPr="00DB1D86" w:rsidDel="00A928DD" w:rsidRDefault="00AE0F58" w:rsidP="00757CDE">
            <w:pPr>
              <w:rPr>
                <w:del w:id="2264" w:author="Tekijä"/>
                <w:lang w:val="en-US"/>
              </w:rPr>
            </w:pPr>
            <w:del w:id="2265" w:author="Tekijä">
              <w:r w:rsidRPr="00DB1D86" w:rsidDel="00A928DD">
                <w:rPr>
                  <w:lang w:val="en-US"/>
                </w:rPr>
                <w:delText xml:space="preserve">  Precondition</w:delText>
              </w:r>
            </w:del>
          </w:p>
          <w:p w14:paraId="607129DB" w14:textId="77777777" w:rsidR="00AE0F58" w:rsidRPr="00DB1D86" w:rsidDel="00A928DD" w:rsidRDefault="00AE0F58" w:rsidP="00757CDE">
            <w:pPr>
              <w:rPr>
                <w:del w:id="2266" w:author="Tekijä"/>
                <w:b/>
                <w:lang w:val="en-US"/>
              </w:rPr>
            </w:pPr>
            <w:del w:id="2267" w:author="Tekijä">
              <w:r w:rsidRPr="00DB1D86" w:rsidDel="00A928DD">
                <w:rPr>
                  <w:lang w:val="en-US"/>
                </w:rPr>
                <w:delText xml:space="preserve"> </w:delText>
              </w:r>
              <w:r w:rsidRPr="00DB1D86" w:rsidDel="00A928DD">
                <w:rPr>
                  <w:b/>
                  <w:lang w:val="en-US"/>
                </w:rPr>
                <w:delText xml:space="preserve"> AND</w:delText>
              </w:r>
            </w:del>
          </w:p>
          <w:p w14:paraId="705FA560" w14:textId="77777777" w:rsidR="00AE0F58" w:rsidRPr="0011012D" w:rsidDel="00A928DD" w:rsidRDefault="00AE0F58" w:rsidP="00757CDE">
            <w:pPr>
              <w:rPr>
                <w:del w:id="2268" w:author="Tekijä"/>
                <w:lang w:val="en-US"/>
              </w:rPr>
            </w:pPr>
            <w:del w:id="2269" w:author="Tekijä">
              <w:r w:rsidRPr="00DB1D86" w:rsidDel="00A928DD">
                <w:rPr>
                  <w:lang w:val="en-US"/>
                </w:rPr>
                <w:delText xml:space="preserve">  </w:delText>
              </w:r>
              <w:r w:rsidRPr="0011012D" w:rsidDel="00A928DD">
                <w:rPr>
                  <w:lang w:val="en-US"/>
                </w:rPr>
                <w:delText>Precondition</w:delText>
              </w:r>
            </w:del>
          </w:p>
          <w:p w14:paraId="20584684" w14:textId="77777777" w:rsidR="00AE0F58" w:rsidRPr="0011012D" w:rsidDel="00A928DD" w:rsidRDefault="00AE0F58" w:rsidP="00757CDE">
            <w:pPr>
              <w:rPr>
                <w:del w:id="2270" w:author="Tekijä"/>
                <w:b/>
                <w:lang w:val="en-US"/>
              </w:rPr>
            </w:pPr>
            <w:del w:id="2271" w:author="Tekijä">
              <w:r w:rsidRPr="0011012D" w:rsidDel="00A928DD">
                <w:rPr>
                  <w:lang w:val="en-US"/>
                </w:rPr>
                <w:delText xml:space="preserve">  </w:delText>
              </w:r>
              <w:r w:rsidRPr="0011012D" w:rsidDel="00A928DD">
                <w:rPr>
                  <w:b/>
                  <w:lang w:val="en-US"/>
                </w:rPr>
                <w:delText>AND</w:delText>
              </w:r>
            </w:del>
          </w:p>
          <w:p w14:paraId="75960C7E" w14:textId="77777777" w:rsidR="00AE0F58" w:rsidRPr="0011012D" w:rsidDel="00A928DD" w:rsidRDefault="00AE0F58" w:rsidP="00757CDE">
            <w:pPr>
              <w:rPr>
                <w:del w:id="2272" w:author="Tekijä"/>
                <w:lang w:val="en-US"/>
              </w:rPr>
            </w:pPr>
            <w:del w:id="2273" w:author="Tekijä">
              <w:r w:rsidRPr="0011012D" w:rsidDel="00A928DD">
                <w:rPr>
                  <w:lang w:val="en-US"/>
                </w:rPr>
                <w:delText xml:space="preserve">  Precondition</w:delText>
              </w:r>
            </w:del>
          </w:p>
          <w:p w14:paraId="186A361C" w14:textId="77777777" w:rsidR="00AE0F58" w:rsidRPr="0011012D" w:rsidDel="00A928DD" w:rsidRDefault="00AE0F58" w:rsidP="00757CDE">
            <w:pPr>
              <w:rPr>
                <w:del w:id="2274" w:author="Tekijä"/>
                <w:lang w:val="en-US"/>
              </w:rPr>
            </w:pPr>
          </w:p>
        </w:tc>
        <w:tc>
          <w:tcPr>
            <w:tcW w:w="2952" w:type="dxa"/>
            <w:shd w:val="clear" w:color="auto" w:fill="auto"/>
          </w:tcPr>
          <w:p w14:paraId="3DAA9F39" w14:textId="77777777" w:rsidR="00AE0F58" w:rsidRPr="0011012D" w:rsidDel="00A928DD" w:rsidRDefault="00AE0F58" w:rsidP="00757CDE">
            <w:pPr>
              <w:rPr>
                <w:del w:id="2275" w:author="Tekijä"/>
                <w:lang w:val="en-US"/>
              </w:rPr>
            </w:pPr>
          </w:p>
        </w:tc>
        <w:tc>
          <w:tcPr>
            <w:tcW w:w="2952" w:type="dxa"/>
            <w:shd w:val="clear" w:color="auto" w:fill="auto"/>
          </w:tcPr>
          <w:p w14:paraId="55AB1962" w14:textId="77777777" w:rsidR="00AE0F58" w:rsidRPr="0011012D" w:rsidDel="00A928DD" w:rsidRDefault="00AE0F58" w:rsidP="00757CDE">
            <w:pPr>
              <w:rPr>
                <w:del w:id="2276" w:author="Tekijä"/>
                <w:lang w:val="en-US"/>
              </w:rPr>
            </w:pPr>
          </w:p>
        </w:tc>
      </w:tr>
    </w:tbl>
    <w:p w14:paraId="48E0C876" w14:textId="01887E90" w:rsidR="00AE0F58" w:rsidRPr="0011012D" w:rsidDel="00D06DD0" w:rsidRDefault="00AE0F58" w:rsidP="00F15AF9">
      <w:pPr>
        <w:rPr>
          <w:del w:id="2277" w:author="Tekijä"/>
          <w:lang w:val="en-US"/>
        </w:rPr>
      </w:pPr>
    </w:p>
    <w:p w14:paraId="72772B02" w14:textId="77777777" w:rsidR="00DC7A74" w:rsidRPr="0011012D" w:rsidDel="00A928DD" w:rsidRDefault="00DC7A74" w:rsidP="00F15AF9">
      <w:pPr>
        <w:rPr>
          <w:del w:id="2278" w:author="Tekijä"/>
          <w:lang w:val="en-US"/>
        </w:rPr>
      </w:pPr>
    </w:p>
    <w:p w14:paraId="60B9EB41" w14:textId="77777777" w:rsidR="00DC7A74" w:rsidRPr="0011012D" w:rsidRDefault="00DC7A74" w:rsidP="00DC7A74">
      <w:pPr>
        <w:rPr>
          <w:lang w:val="en-US"/>
        </w:rPr>
      </w:pPr>
    </w:p>
    <w:p w14:paraId="5782FC72" w14:textId="77777777" w:rsidR="00DC7A74" w:rsidRPr="00DC7A74" w:rsidDel="00A928DD" w:rsidRDefault="00DC7A74" w:rsidP="00DC7A74">
      <w:pPr>
        <w:rPr>
          <w:del w:id="2279" w:author="Tekijä"/>
          <w:lang w:val="en-US"/>
        </w:rPr>
      </w:pPr>
      <w:bookmarkStart w:id="2280" w:name="_Toc412718363"/>
      <w:bookmarkEnd w:id="2280"/>
    </w:p>
    <w:p w14:paraId="571B8777" w14:textId="77777777" w:rsidR="00DC7A74" w:rsidRPr="00DC7A74" w:rsidDel="00A928DD" w:rsidRDefault="00DC7A74" w:rsidP="00DC7A74">
      <w:pPr>
        <w:rPr>
          <w:del w:id="2281" w:author="Tekijä"/>
          <w:lang w:val="en-US"/>
        </w:rPr>
      </w:pPr>
      <w:del w:id="2282" w:author="Tekijä">
        <w:r w:rsidRPr="00DC7A74" w:rsidDel="00A928DD">
          <w:rPr>
            <w:lang w:val="en-US"/>
          </w:rPr>
          <w:delText xml:space="preserve"> </w:delText>
        </w:r>
        <w:bookmarkStart w:id="2283" w:name="_Toc412718364"/>
        <w:bookmarkEnd w:id="2283"/>
      </w:del>
    </w:p>
    <w:p w14:paraId="5628C934" w14:textId="77777777" w:rsidR="00DC7A74" w:rsidRPr="00DC7A74" w:rsidDel="00A928DD" w:rsidRDefault="00DC7A74" w:rsidP="00F15AF9">
      <w:pPr>
        <w:rPr>
          <w:del w:id="2284" w:author="Tekijä"/>
          <w:lang w:val="en-US"/>
        </w:rPr>
      </w:pPr>
      <w:bookmarkStart w:id="2285" w:name="_Toc412718365"/>
      <w:bookmarkEnd w:id="2285"/>
    </w:p>
    <w:p w14:paraId="75BBBC16" w14:textId="77777777" w:rsidR="00DC7A74" w:rsidRPr="00DC7A74" w:rsidDel="00A928DD" w:rsidRDefault="00DC7A74" w:rsidP="00F15AF9">
      <w:pPr>
        <w:rPr>
          <w:del w:id="2286" w:author="Tekijä"/>
          <w:lang w:val="en-US"/>
        </w:rPr>
      </w:pPr>
      <w:bookmarkStart w:id="2287" w:name="_Toc412718366"/>
      <w:bookmarkEnd w:id="2287"/>
    </w:p>
    <w:p w14:paraId="3E2B7CEC" w14:textId="77777777" w:rsidR="00DC7A74" w:rsidRPr="00DC7A74" w:rsidDel="00A928DD" w:rsidRDefault="00DC7A74" w:rsidP="00F15AF9">
      <w:pPr>
        <w:rPr>
          <w:del w:id="2288" w:author="Tekijä"/>
          <w:lang w:val="en-US"/>
        </w:rPr>
      </w:pPr>
      <w:bookmarkStart w:id="2289" w:name="_Toc412718367"/>
      <w:bookmarkEnd w:id="2289"/>
    </w:p>
    <w:p w14:paraId="256436FD" w14:textId="77777777" w:rsidR="00F15AF9" w:rsidRPr="0026271E" w:rsidRDefault="00107B2F" w:rsidP="00107B2F">
      <w:pPr>
        <w:pStyle w:val="Otsikko2"/>
        <w:rPr>
          <w:lang w:val="fi-FI"/>
        </w:rPr>
      </w:pPr>
      <w:bookmarkStart w:id="2290" w:name="_Toc412718368"/>
      <w:r w:rsidRPr="0026271E">
        <w:rPr>
          <w:lang w:val="fi-FI"/>
        </w:rPr>
        <w:t>Tuki, seuranta ja arviointi</w:t>
      </w:r>
      <w:bookmarkEnd w:id="2290"/>
    </w:p>
    <w:p w14:paraId="109E45CE" w14:textId="77777777" w:rsidR="004A6E82" w:rsidRPr="00107B2F" w:rsidRDefault="004A6E82" w:rsidP="004A6E82">
      <w:pPr>
        <w:jc w:val="left"/>
      </w:pPr>
    </w:p>
    <w:p w14:paraId="22E8A4AA" w14:textId="77777777" w:rsidR="00107B2F" w:rsidRPr="002E3802" w:rsidRDefault="00107B2F" w:rsidP="00107B2F">
      <w:r>
        <w:rPr>
          <w:rStyle w:val="Sivunumero"/>
        </w:rPr>
        <w:t xml:space="preserve">Tuki, seuranta ja arviointi </w:t>
      </w:r>
      <w:r w:rsidRPr="002E3802">
        <w:t xml:space="preserve"> aloittaa oman otsikkotasonsa.</w:t>
      </w:r>
    </w:p>
    <w:p w14:paraId="5201C368" w14:textId="77777777" w:rsidR="00107B2F" w:rsidRPr="00A56792" w:rsidRDefault="00107B2F" w:rsidP="00107B2F"/>
    <w:p w14:paraId="28B248B8" w14:textId="77777777" w:rsidR="00107B2F" w:rsidRPr="00053BCF" w:rsidRDefault="00107B2F" w:rsidP="00107B2F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del w:id="2291" w:author="Tekijä">
        <w:r w:rsidDel="00A928DD">
          <w:delText>suunnitelma</w:delText>
        </w:r>
      </w:del>
      <w:ins w:id="2292" w:author="Tekijä">
        <w:r w:rsidR="00A928DD">
          <w:t>Suunnitelma</w:t>
        </w:r>
      </w:ins>
      <w:r>
        <w:t>/pohdinta</w:t>
      </w:r>
      <w:r w:rsidR="009C7BE4">
        <w:t>”</w:t>
      </w:r>
      <w:r>
        <w:t xml:space="preserve">, jonka koodi on </w:t>
      </w:r>
      <w:r w:rsidR="00B36327">
        <w:t>75</w:t>
      </w:r>
      <w:r>
        <w:t>.</w:t>
      </w:r>
    </w:p>
    <w:p w14:paraId="5A9C8FD0" w14:textId="77777777" w:rsidR="00107B2F" w:rsidRDefault="00107B2F" w:rsidP="00107B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07B2F" w:rsidRPr="00A928DD" w14:paraId="40D96CFE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F7A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29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94" w:author="Tekijä"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component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E3A9A6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29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96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section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9417DD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229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98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75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1.2.246.537.6.14.2006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codeSystemName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AR/YDIN Otsikot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Suunnitelma/pohdinta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40856BA9" w14:textId="77777777" w:rsidR="00107B2F" w:rsidRPr="00A928DD" w:rsidDel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229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00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title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Suunnitelma/pohdinta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title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  <w:del w:id="2301" w:author="Tekijä">
              <w:r w:rsidR="00107B2F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="00107B2F"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component</w:delText>
              </w:r>
              <w:r w:rsidR="00107B2F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598001F8" w14:textId="77777777" w:rsidR="00107B2F" w:rsidRPr="00A928DD" w:rsidDel="00A928DD" w:rsidRDefault="00107B2F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230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2303" w:author="Tekijä"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section</w:delText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ID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OID1.2.246.10.1234567.11.2012.160.50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"&gt;</w:delText>
              </w:r>
            </w:del>
          </w:p>
          <w:p w14:paraId="1ED85D30" w14:textId="77777777" w:rsidR="00107B2F" w:rsidRPr="00A928DD" w:rsidDel="00A928DD" w:rsidRDefault="00107B2F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230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2305" w:author="Tekijä"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code</w:delText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code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="00B36327"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75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codeSystem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1.2.246.537.6.14.2006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codeSystemName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AR/YDIN Otsikot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displayName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Suunnitelma/pohdinta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"/&gt;</w:delText>
              </w:r>
            </w:del>
          </w:p>
          <w:p w14:paraId="6D7BC8F6" w14:textId="77777777" w:rsidR="00107B2F" w:rsidRPr="00A928DD" w:rsidRDefault="00107B2F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del w:id="2306" w:author="Tekijä"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delText>title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&gt;</w:delText>
              </w:r>
              <w:r w:rsidR="00A4188D" w:rsidRPr="00A928DD" w:rsidDel="00A928DD">
                <w:rPr>
                  <w:rFonts w:ascii="Courier New" w:hAnsi="Courier New" w:cs="Courier New"/>
                  <w:sz w:val="18"/>
                  <w:szCs w:val="18"/>
                </w:rPr>
                <w:delText>Tuki, seuranta ja arviointi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delText>title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&gt;</w:delText>
              </w:r>
            </w:del>
          </w:p>
        </w:tc>
      </w:tr>
    </w:tbl>
    <w:p w14:paraId="70372E34" w14:textId="77777777" w:rsidR="00107B2F" w:rsidRPr="00911972" w:rsidRDefault="00107B2F" w:rsidP="00107B2F"/>
    <w:p w14:paraId="0FF46A3E" w14:textId="77777777" w:rsidR="00107B2F" w:rsidRDefault="00107B2F" w:rsidP="00107B2F">
      <w:pPr>
        <w:pStyle w:val="Otsikko3"/>
        <w:rPr>
          <w:lang w:val="fi-FI"/>
        </w:rPr>
      </w:pPr>
      <w:bookmarkStart w:id="2307" w:name="_Toc412718369"/>
      <w:r w:rsidRPr="00107B2F">
        <w:rPr>
          <w:lang w:val="fi-FI"/>
        </w:rPr>
        <w:t>Tuki, seuranta ja arviointi  tekstinä</w:t>
      </w:r>
      <w:bookmarkEnd w:id="2307"/>
    </w:p>
    <w:p w14:paraId="2E9C8EFC" w14:textId="77777777" w:rsidR="006A5367" w:rsidRDefault="006A5367" w:rsidP="006A5367">
      <w:r>
        <w:t>Käyttäjän syöttämä teksti sijoitetaan section/text:iin.</w:t>
      </w:r>
    </w:p>
    <w:p w14:paraId="472637CE" w14:textId="77777777" w:rsidR="006A5367" w:rsidRPr="006A5367" w:rsidRDefault="006A5367" w:rsidP="006A5367"/>
    <w:p w14:paraId="2037C702" w14:textId="1EF595A3" w:rsidR="00107B2F" w:rsidRPr="001D5498" w:rsidRDefault="00107B2F" w:rsidP="00107B2F">
      <w:r>
        <w:t xml:space="preserve">Entry </w:t>
      </w:r>
      <w:r w:rsidR="006A5367">
        <w:t>aloitetaan observation-</w:t>
      </w:r>
      <w:del w:id="2308" w:author="Tekijä">
        <w:r w:rsidR="006A5367" w:rsidDel="00D06DD0">
          <w:delText>elemente</w:delText>
        </w:r>
        <w:r w:rsidDel="00D06DD0">
          <w:delText>llä</w:delText>
        </w:r>
      </w:del>
      <w:ins w:id="2309" w:author="Tekijä">
        <w:r w:rsidR="00D06DD0">
          <w:t>elementillä</w:t>
        </w:r>
      </w:ins>
      <w:r>
        <w:t>, jossa code-elementtiin aset</w:t>
      </w:r>
      <w:r w:rsidR="006A5367">
        <w:t xml:space="preserve">etaan kenttäkoodi 401. </w:t>
      </w:r>
      <w:r>
        <w:t>Kenttä</w:t>
      </w:r>
      <w:r w:rsidR="006A5367">
        <w:t xml:space="preserve">koodin koodisto </w:t>
      </w:r>
      <w:r>
        <w:t xml:space="preserve">on </w:t>
      </w:r>
      <w:r w:rsidR="00AF5158">
        <w:t>1.2.246.6.12.2002.</w:t>
      </w:r>
      <w:del w:id="2310" w:author="Tekijä">
        <w:r w:rsidR="00AF5158" w:rsidDel="00A928DD">
          <w:delText>323.2012</w:delText>
        </w:r>
      </w:del>
      <w:ins w:id="2311" w:author="Tekijä">
        <w:r w:rsidR="00A928DD">
          <w:t>345</w:t>
        </w:r>
      </w:ins>
      <w:r>
        <w:t xml:space="preserve">. Text-elementistä viitataan tämän tietokokonaisuuden section/text-OID:iin. </w:t>
      </w:r>
      <w:del w:id="2312" w:author="Tekijä">
        <w:r w:rsidDel="00A928DD">
          <w:delText xml:space="preserve">Value-elementin </w:delText>
        </w:r>
        <w:r w:rsidRPr="001D5498" w:rsidDel="00A928DD">
          <w:delText>original</w:delText>
        </w:r>
        <w:r w:rsidDel="00A928DD">
          <w:delText>Text/reference-elementistä viitataan käyt</w:delText>
        </w:r>
        <w:r w:rsidR="006A5367" w:rsidDel="00A928DD">
          <w:delText xml:space="preserve">täjän syöttämään </w:delText>
        </w:r>
        <w:r w:rsidDel="00A928DD">
          <w:delText xml:space="preserve"> tekstiin.</w:delText>
        </w:r>
      </w:del>
    </w:p>
    <w:p w14:paraId="16DA6428" w14:textId="77777777" w:rsidR="00107B2F" w:rsidDel="00A928DD" w:rsidRDefault="00107B2F" w:rsidP="00107B2F">
      <w:pPr>
        <w:rPr>
          <w:del w:id="2313" w:author="Tekijä"/>
        </w:rPr>
      </w:pPr>
    </w:p>
    <w:p w14:paraId="5341107F" w14:textId="77777777" w:rsidR="00107B2F" w:rsidDel="00A928DD" w:rsidRDefault="00817BFB" w:rsidP="00107B2F">
      <w:pPr>
        <w:rPr>
          <w:del w:id="2314" w:author="Tekijä"/>
        </w:rPr>
      </w:pPr>
      <w:del w:id="2315" w:author="Tekijä">
        <w:r w:rsidDel="00A928DD">
          <w:delText>Tässä vaiheessa raken</w:delText>
        </w:r>
        <w:r w:rsidR="006A5367" w:rsidDel="00A928DD">
          <w:delText xml:space="preserve">teinen </w:delText>
        </w:r>
        <w:r w:rsidR="00AC453E" w:rsidDel="00A928DD">
          <w:delText xml:space="preserve">entry ei ole oleellinen, koska </w:delText>
        </w:r>
        <w:r w:rsidR="009C7BE4" w:rsidDel="00A928DD">
          <w:delText>tietokokonaisuus ”</w:delText>
        </w:r>
        <w:r w:rsidR="00AC453E" w:rsidDel="00A928DD">
          <w:delText>tuki, seuranta ja arviointi</w:delText>
        </w:r>
        <w:r w:rsidR="009C7BE4" w:rsidDel="00A928DD">
          <w:delText xml:space="preserve">” </w:delText>
        </w:r>
        <w:r w:rsidR="00AC453E" w:rsidDel="00A928DD">
          <w:delText>on kokonaan tekstiä. Entry-määrittely on</w:delText>
        </w:r>
        <w:r w:rsidR="006A5367" w:rsidDel="00A928DD">
          <w:delText xml:space="preserve"> tehty yhdenmukaisuuden vuoksi ja sen avulla on varauduttu myös mahdollisesti tulevaisuudessa lis</w:delText>
        </w:r>
        <w:r w:rsidR="00A76643" w:rsidDel="00A928DD">
          <w:delText>ättäviin rakenteisiin tietoihin.</w:delText>
        </w:r>
      </w:del>
    </w:p>
    <w:p w14:paraId="0222BA4C" w14:textId="77777777" w:rsidR="00107B2F" w:rsidDel="00A928DD" w:rsidRDefault="00107B2F" w:rsidP="00107B2F">
      <w:pPr>
        <w:rPr>
          <w:del w:id="2316" w:author="Tekijä"/>
        </w:rPr>
      </w:pPr>
      <w:del w:id="2317" w:author="Tekijä">
        <w:r w:rsidDel="00A928DD">
          <w:delText xml:space="preserve"> </w:delText>
        </w:r>
      </w:del>
    </w:p>
    <w:p w14:paraId="0951A724" w14:textId="77777777" w:rsidR="00107B2F" w:rsidRDefault="00107B2F" w:rsidP="00107B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07B2F" w:rsidRPr="00A928DD" w14:paraId="06B8C194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5C608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31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319" w:author="Tekijä">
              <w:r w:rsidRPr="00A928D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entry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530AE2FC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32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321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A928DD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määrittelyn versio, jonka mukaisesti entry tehty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63B2B01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32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323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templateId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root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1.2.246.777.11.2015.X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5919DF3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32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325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5094DC5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ins w:id="232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327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code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401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1.2.246.6.12.2002.345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displayName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Tuki, seuranta ja arviointi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79D567D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32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329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AFCACF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33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331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#OID1.2.246.10.1234567.11.2014.300.50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1A8388AC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33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333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431EF04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33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335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4F47357" w14:textId="77777777" w:rsidR="00107B2F" w:rsidRPr="00A928DD" w:rsidDel="00A928DD" w:rsidRDefault="00A928DD" w:rsidP="00A928DD">
            <w:pPr>
              <w:suppressAutoHyphens/>
              <w:autoSpaceDE w:val="0"/>
              <w:autoSpaceDN w:val="0"/>
              <w:adjustRightInd w:val="0"/>
              <w:rPr>
                <w:del w:id="2336" w:author="Tekijä"/>
                <w:rFonts w:ascii="Courier New" w:hAnsi="Courier New" w:cs="Courier New"/>
                <w:color w:val="000000"/>
                <w:sz w:val="18"/>
                <w:highlight w:val="white"/>
                <w:lang w:val="fr-FR" w:eastAsia="fi-FI"/>
              </w:rPr>
            </w:pPr>
            <w:ins w:id="2337" w:author="Tekijä">
              <w:r w:rsidRPr="00A928D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  <w:del w:id="2338" w:author="Tekijä">
              <w:r w:rsidR="00107B2F"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&lt;</w:delText>
              </w:r>
              <w:r w:rsidR="00107B2F" w:rsidRPr="00A928DD" w:rsidDel="00A928DD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 w:eastAsia="fi-FI"/>
                </w:rPr>
                <w:delText>observation</w:delText>
              </w:r>
              <w:r w:rsidR="00AE4B49"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</w:delText>
              </w:r>
              <w:r w:rsidR="00AE4B49" w:rsidRPr="00A928DD" w:rsidDel="00A928DD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>classCode</w:delText>
              </w:r>
              <w:r w:rsidR="00AE4B49"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AE4B49" w:rsidRPr="00A928DD" w:rsidDel="00A928D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OBS</w:delText>
              </w:r>
              <w:r w:rsidR="00AE4B49"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</w:delText>
              </w:r>
              <w:r w:rsidR="00AE4B49" w:rsidRPr="00A928DD" w:rsidDel="00A928DD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 xml:space="preserve"> moodCode</w:delText>
              </w:r>
              <w:r w:rsidR="00AE4B49"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AE4B49" w:rsidRPr="00A928DD" w:rsidDel="00A928D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EVN</w:delText>
              </w:r>
              <w:r w:rsidR="00AE4B49"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"&gt;</w:delText>
              </w:r>
            </w:del>
          </w:p>
          <w:p w14:paraId="00F99625" w14:textId="77777777" w:rsidR="00107B2F" w:rsidRPr="00A928DD" w:rsidDel="00A928DD" w:rsidRDefault="00107B2F" w:rsidP="00A928DD">
            <w:pPr>
              <w:suppressAutoHyphens/>
              <w:autoSpaceDE w:val="0"/>
              <w:autoSpaceDN w:val="0"/>
              <w:adjustRightInd w:val="0"/>
              <w:rPr>
                <w:del w:id="2339" w:author="Tekijä"/>
                <w:rFonts w:ascii="Courier New" w:hAnsi="Courier New" w:cs="Courier New"/>
                <w:color w:val="0000FF"/>
                <w:sz w:val="18"/>
                <w:highlight w:val="white"/>
                <w:lang w:val="fr-FR" w:eastAsia="fi-FI"/>
              </w:rPr>
            </w:pPr>
            <w:del w:id="2340" w:author="Tekijä"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      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 w:eastAsia="fi-FI"/>
                </w:rPr>
                <w:delText>code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 w:eastAsia="fi-FI"/>
                </w:rPr>
                <w:delText xml:space="preserve"> code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="</w:delText>
              </w:r>
              <w:r w:rsidR="00AC453E" w:rsidRPr="00A928DD" w:rsidDel="00A928D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 w:eastAsia="fi-FI"/>
                </w:rPr>
                <w:delText>4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 w:eastAsia="fi-FI"/>
                </w:rPr>
                <w:delText>01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 w:eastAsia="fi-FI"/>
                </w:rPr>
                <w:delText xml:space="preserve"> codeSystem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sz w:val="18"/>
                  <w:lang w:val="fr-FR" w:eastAsia="fi-FI"/>
                </w:rPr>
                <w:delText>1.2.246.6.12.2002.323.2012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"/&gt;</w:delText>
              </w:r>
            </w:del>
          </w:p>
          <w:p w14:paraId="0201AC23" w14:textId="77777777" w:rsidR="00107B2F" w:rsidRPr="00A928DD" w:rsidDel="00A928DD" w:rsidRDefault="00107B2F" w:rsidP="00A928DD">
            <w:pPr>
              <w:suppressAutoHyphens/>
              <w:autoSpaceDE w:val="0"/>
              <w:autoSpaceDN w:val="0"/>
              <w:adjustRightInd w:val="0"/>
              <w:rPr>
                <w:del w:id="2341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2342" w:author="Tekijä"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      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text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&gt;</w:delText>
              </w:r>
            </w:del>
          </w:p>
          <w:p w14:paraId="15357204" w14:textId="77777777" w:rsidR="00107B2F" w:rsidRPr="00A928DD" w:rsidDel="00A928DD" w:rsidRDefault="00107B2F" w:rsidP="00A928DD">
            <w:pPr>
              <w:suppressAutoHyphens/>
              <w:autoSpaceDE w:val="0"/>
              <w:autoSpaceDN w:val="0"/>
              <w:adjustRightInd w:val="0"/>
              <w:rPr>
                <w:del w:id="2343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2344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 xml:space="preserve">           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reference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GB" w:eastAsia="fi-FI"/>
                </w:rPr>
                <w:delText xml:space="preserve"> value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>#OID1.2.246.10.1234</w:delText>
              </w:r>
              <w:r w:rsidR="00AC453E" w:rsidRPr="00A928DD" w:rsidDel="00A928D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>56.11.2012.160.51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"/&gt;</w:delText>
              </w:r>
            </w:del>
          </w:p>
          <w:p w14:paraId="3E63C460" w14:textId="77777777" w:rsidR="00107B2F" w:rsidRPr="00A928DD" w:rsidDel="00A928DD" w:rsidRDefault="00107B2F" w:rsidP="00A928DD">
            <w:pPr>
              <w:suppressAutoHyphens/>
              <w:autoSpaceDE w:val="0"/>
              <w:autoSpaceDN w:val="0"/>
              <w:adjustRightInd w:val="0"/>
              <w:rPr>
                <w:del w:id="2345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2346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 xml:space="preserve">       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text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&gt;</w:delText>
              </w:r>
            </w:del>
          </w:p>
          <w:p w14:paraId="14717BEB" w14:textId="77777777" w:rsidR="00107B2F" w:rsidRPr="00A928DD" w:rsidDel="00A928DD" w:rsidRDefault="00107B2F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2347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2348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 w:eastAsia="fi-FI"/>
                </w:rPr>
                <w:delText xml:space="preserve">       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value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xsi:type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CV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nullFlavor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="00495FC8" w:rsidRPr="00A928DD" w:rsidDel="00A928D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UNK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"&gt;</w:delText>
              </w:r>
            </w:del>
          </w:p>
          <w:p w14:paraId="60ABAADB" w14:textId="77777777" w:rsidR="00107B2F" w:rsidRPr="00A928DD" w:rsidDel="00A928DD" w:rsidRDefault="00107B2F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2349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2350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     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originalText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34C66E26" w14:textId="77777777" w:rsidR="00107B2F" w:rsidRPr="00A928DD" w:rsidDel="00A928DD" w:rsidRDefault="00107B2F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2351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2352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reference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value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#OID1.2.246.10.123456.11.2012.160.5</w:delText>
              </w:r>
              <w:r w:rsidR="00AC453E" w:rsidRPr="00A928DD" w:rsidDel="00A928D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1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"/&gt;</w:delText>
              </w:r>
            </w:del>
          </w:p>
          <w:p w14:paraId="3B7C726F" w14:textId="77777777" w:rsidR="00107B2F" w:rsidRPr="00A928DD" w:rsidDel="00A928DD" w:rsidRDefault="00107B2F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2353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2354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originalText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303EE2DE" w14:textId="77777777" w:rsidR="00107B2F" w:rsidRPr="00A928DD" w:rsidDel="00A928DD" w:rsidRDefault="00107B2F" w:rsidP="00A928DD">
            <w:pPr>
              <w:suppressAutoHyphens/>
              <w:autoSpaceDE w:val="0"/>
              <w:autoSpaceDN w:val="0"/>
              <w:adjustRightInd w:val="0"/>
              <w:rPr>
                <w:del w:id="2355" w:author="Tekijä"/>
                <w:rFonts w:ascii="Courier New" w:hAnsi="Courier New" w:cs="Courier New"/>
                <w:color w:val="000000"/>
                <w:sz w:val="18"/>
                <w:highlight w:val="white"/>
                <w:lang w:eastAsia="fi-FI"/>
              </w:rPr>
            </w:pPr>
            <w:del w:id="2356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delText>value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&gt;</w:delText>
              </w:r>
            </w:del>
          </w:p>
          <w:p w14:paraId="7792309E" w14:textId="77777777" w:rsidR="00107B2F" w:rsidRPr="00A928DD" w:rsidDel="00A928DD" w:rsidRDefault="00107B2F" w:rsidP="00A928DD">
            <w:pPr>
              <w:suppressAutoHyphens/>
              <w:autoSpaceDE w:val="0"/>
              <w:autoSpaceDN w:val="0"/>
              <w:adjustRightInd w:val="0"/>
              <w:rPr>
                <w:del w:id="2357" w:author="Tekijä"/>
                <w:rFonts w:ascii="Courier New" w:hAnsi="Courier New" w:cs="Courier New"/>
                <w:color w:val="000000"/>
                <w:sz w:val="18"/>
                <w:highlight w:val="white"/>
                <w:lang w:eastAsia="fi-FI"/>
              </w:rPr>
            </w:pPr>
            <w:del w:id="2358" w:author="Tekijä"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eastAsia="fi-FI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highlight w:val="white"/>
                  <w:lang w:eastAsia="fi-FI"/>
                </w:rPr>
                <w:delText>observation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highlight w:val="white"/>
                  <w:lang w:eastAsia="fi-FI"/>
                </w:rPr>
                <w:delText>&gt;</w:delText>
              </w:r>
            </w:del>
          </w:p>
          <w:p w14:paraId="3E6012A9" w14:textId="77777777" w:rsidR="00107B2F" w:rsidRPr="00A928DD" w:rsidRDefault="00107B2F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</w:p>
        </w:tc>
      </w:tr>
    </w:tbl>
    <w:p w14:paraId="78E6F89E" w14:textId="77777777" w:rsidR="00107B2F" w:rsidRPr="00A35135" w:rsidRDefault="00107B2F" w:rsidP="00107B2F"/>
    <w:p w14:paraId="4FDCCBE5" w14:textId="77777777" w:rsidR="00817BFB" w:rsidRDefault="00817BFB" w:rsidP="00817BFB">
      <w:pPr>
        <w:pStyle w:val="Otsikko2"/>
      </w:pPr>
      <w:bookmarkStart w:id="2359" w:name="_Toc412718370"/>
      <w:r>
        <w:t>Diagnoosilista</w:t>
      </w:r>
      <w:bookmarkEnd w:id="2359"/>
    </w:p>
    <w:p w14:paraId="6486EBD4" w14:textId="77777777" w:rsidR="00817BFB" w:rsidRPr="002E3802" w:rsidRDefault="00817BFB" w:rsidP="00817BFB">
      <w:r>
        <w:rPr>
          <w:rStyle w:val="Sivunumero"/>
        </w:rPr>
        <w:t xml:space="preserve">Diagnoosilistan tiedot sijoitetaan </w:t>
      </w:r>
      <w:r>
        <w:t>omalle otsikkotasollensa.</w:t>
      </w:r>
    </w:p>
    <w:p w14:paraId="2712037A" w14:textId="77777777" w:rsidR="00817BFB" w:rsidRPr="00A56792" w:rsidRDefault="00817BFB" w:rsidP="00817BFB"/>
    <w:p w14:paraId="791C2287" w14:textId="77777777" w:rsidR="00817BFB" w:rsidRPr="00817BFB" w:rsidRDefault="00817BFB" w:rsidP="00817BFB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</w:t>
      </w:r>
      <w:r w:rsidR="002741B6">
        <w:t xml:space="preserve">ko </w:t>
      </w:r>
      <w:r w:rsidR="009C7BE4">
        <w:t>”</w:t>
      </w:r>
      <w:r w:rsidR="002741B6">
        <w:t>diagnoosi</w:t>
      </w:r>
      <w:r w:rsidR="009C7BE4">
        <w:t>”</w:t>
      </w:r>
      <w:r w:rsidR="002741B6">
        <w:t>, jonka koodi on 13</w:t>
      </w:r>
      <w:r>
        <w:t>.</w:t>
      </w:r>
    </w:p>
    <w:p w14:paraId="4765929F" w14:textId="77777777" w:rsidR="00817BFB" w:rsidRDefault="00817BFB" w:rsidP="00817BF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17BFB" w:rsidRPr="00A928DD" w14:paraId="3A0E5E1F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C81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36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61" w:author="Tekijä"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component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526C42A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36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63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section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B4066BD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236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65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13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1.2.246.537.6.14.2006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codeSystemName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AR/YDIN Otsikot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Diagnoosi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0B20E38" w14:textId="77777777" w:rsidR="00817BFB" w:rsidRPr="00A928DD" w:rsidDel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236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67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title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Diagnoosi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title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  <w:del w:id="2368" w:author="Tekijä">
              <w:r w:rsidR="00817BFB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="00817BFB"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component</w:delText>
              </w:r>
              <w:r w:rsidR="00817BFB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19D83E9B" w14:textId="77777777" w:rsidR="00817BFB" w:rsidRPr="00A928DD" w:rsidDel="00A928DD" w:rsidRDefault="00817BFB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236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2370" w:author="Tekijä"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section</w:delText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ID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OID1.2.246.10.1234567.11.2012.160.60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"&gt;</w:delText>
              </w:r>
            </w:del>
          </w:p>
          <w:p w14:paraId="17E685FF" w14:textId="77777777" w:rsidR="00817BFB" w:rsidRPr="00A928DD" w:rsidDel="00A928DD" w:rsidRDefault="00817BFB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237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2372" w:author="Tekijä"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code</w:delText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code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="00AA79DA"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13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codeSystem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1.2.246.537.6.14.2006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codeSystemName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AR/YDIN Otsikot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displayName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="00A80130"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Diagnoosi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"/&gt;</w:delText>
              </w:r>
            </w:del>
          </w:p>
          <w:p w14:paraId="01AF3845" w14:textId="77777777" w:rsidR="00817BFB" w:rsidRPr="00A928DD" w:rsidRDefault="00817BFB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del w:id="2373" w:author="Tekijä"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delText>title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&gt;</w:delText>
              </w:r>
              <w:r w:rsidR="00A80130"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Diagnoosilista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delText>title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&gt;</w:delText>
              </w:r>
            </w:del>
          </w:p>
        </w:tc>
      </w:tr>
    </w:tbl>
    <w:p w14:paraId="543DA7CD" w14:textId="77777777" w:rsidR="00817BFB" w:rsidRPr="00BF6B8D" w:rsidRDefault="00817BFB" w:rsidP="00817BFB"/>
    <w:p w14:paraId="5C5B3A77" w14:textId="77777777" w:rsidR="00817BFB" w:rsidDel="00F9188C" w:rsidRDefault="00F11CCC" w:rsidP="00817BFB">
      <w:pPr>
        <w:pStyle w:val="Otsikko3"/>
        <w:rPr>
          <w:del w:id="2374" w:author="Tekijä"/>
          <w:lang w:val="fi-FI"/>
        </w:rPr>
      </w:pPr>
      <w:del w:id="2375" w:author="Tekijä">
        <w:r w:rsidDel="00F9188C">
          <w:rPr>
            <w:lang w:val="fi-FI"/>
          </w:rPr>
          <w:delText>Diagnoosit tekstinä</w:delText>
        </w:r>
      </w:del>
    </w:p>
    <w:p w14:paraId="32DEBCA6" w14:textId="77777777" w:rsidR="00817BFB" w:rsidDel="00F9188C" w:rsidRDefault="00817BFB" w:rsidP="00817BFB">
      <w:pPr>
        <w:rPr>
          <w:del w:id="2376" w:author="Tekijä"/>
        </w:rPr>
      </w:pPr>
      <w:del w:id="2377" w:author="Tekijä">
        <w:r w:rsidDel="00F9188C">
          <w:delText>Käyttäjän syöttämä teksti sijoitetaan section/text:iin.</w:delText>
        </w:r>
      </w:del>
    </w:p>
    <w:p w14:paraId="25F808D8" w14:textId="77777777" w:rsidR="00817BFB" w:rsidRPr="006A5367" w:rsidRDefault="00817BFB" w:rsidP="00817BFB"/>
    <w:p w14:paraId="37780675" w14:textId="77777777" w:rsidR="00F9188C" w:rsidRDefault="00817BFB" w:rsidP="00817BFB">
      <w:pPr>
        <w:rPr>
          <w:ins w:id="2378" w:author="Tekijä"/>
        </w:rPr>
      </w:pPr>
      <w:r>
        <w:t>Entry aloitetaan observation-elementellä, jossa code-eleme</w:t>
      </w:r>
      <w:r w:rsidR="00F11CCC">
        <w:t>nttiin asetetaan kenttäkoodi 603</w:t>
      </w:r>
      <w:r>
        <w:t xml:space="preserve">. Kenttäkoodin koodisto on </w:t>
      </w:r>
      <w:r w:rsidR="00AF5158">
        <w:t>1.2.246.6.12.2002.</w:t>
      </w:r>
      <w:del w:id="2379" w:author="Tekijä">
        <w:r w:rsidR="00AF5158" w:rsidDel="00F9188C">
          <w:delText>323.2012</w:delText>
        </w:r>
      </w:del>
      <w:ins w:id="2380" w:author="Tekijä">
        <w:r w:rsidR="00F9188C">
          <w:t>345</w:t>
        </w:r>
      </w:ins>
      <w:r>
        <w:t xml:space="preserve">. Text-elementistä viitataan tämän tietokokonaisuuden section/text-OID:iin. </w:t>
      </w:r>
      <w:del w:id="2381" w:author="Tekijä">
        <w:r w:rsidDel="00F9188C">
          <w:delText xml:space="preserve">Value-elementin </w:delText>
        </w:r>
        <w:r w:rsidRPr="001D5498" w:rsidDel="00F9188C">
          <w:delText>original</w:delText>
        </w:r>
        <w:r w:rsidDel="00F9188C">
          <w:delText>Text/reference-elementistä viitataan käyttä</w:delText>
        </w:r>
        <w:r w:rsidR="00F11CCC" w:rsidDel="00F9188C">
          <w:delText xml:space="preserve">jän syöttämään </w:delText>
        </w:r>
        <w:r w:rsidDel="00F9188C">
          <w:delText>tekstiin.</w:delText>
        </w:r>
      </w:del>
    </w:p>
    <w:p w14:paraId="129C94FE" w14:textId="77777777" w:rsidR="00F9188C" w:rsidRDefault="00F9188C" w:rsidP="00817BFB">
      <w:pPr>
        <w:rPr>
          <w:ins w:id="2382" w:author="Tekijä"/>
        </w:rPr>
      </w:pPr>
    </w:p>
    <w:p w14:paraId="1C0C89A0" w14:textId="5C0A84C2" w:rsidR="00817BFB" w:rsidRPr="001D5498" w:rsidRDefault="00F11CCC" w:rsidP="00817BFB">
      <w:del w:id="2383" w:author="Tekijä">
        <w:r w:rsidDel="00F9188C">
          <w:delText xml:space="preserve"> </w:delText>
        </w:r>
      </w:del>
      <w:r>
        <w:t xml:space="preserve">Teksti kopioidaan </w:t>
      </w:r>
      <w:ins w:id="2384" w:author="Tekijä">
        <w:r w:rsidR="00F9188C">
          <w:t xml:space="preserve">päivitysaikana ajantasaisesta </w:t>
        </w:r>
      </w:ins>
      <w:del w:id="2385" w:author="Tekijä">
        <w:r w:rsidDel="00F9188C">
          <w:delText xml:space="preserve">diagnoosilistasta </w:delText>
        </w:r>
      </w:del>
      <w:ins w:id="2386" w:author="Tekijä">
        <w:r w:rsidR="00F9188C">
          <w:t xml:space="preserve">diagnoosikoosteesta </w:t>
        </w:r>
      </w:ins>
      <w:r>
        <w:t xml:space="preserve">ja sitä </w:t>
      </w:r>
      <w:del w:id="2387" w:author="Tekijä">
        <w:r w:rsidDel="00F9188C">
          <w:delText xml:space="preserve">voidaan </w:delText>
        </w:r>
      </w:del>
      <w:ins w:id="2388" w:author="Tekijä">
        <w:r w:rsidR="00F9188C">
          <w:t xml:space="preserve">käyttäjä voi </w:t>
        </w:r>
      </w:ins>
      <w:r>
        <w:t>editoida.</w:t>
      </w:r>
      <w:ins w:id="2389" w:author="Tekijä">
        <w:r w:rsidR="00F9188C">
          <w:t xml:space="preserve"> Ajatuksena tämä lista päivitetään aina, kun </w:t>
        </w:r>
        <w:del w:id="2390" w:author="Tekijä">
          <w:r w:rsidR="00F9188C" w:rsidDel="00D06DD0">
            <w:delText>THS:ä</w:delText>
          </w:r>
        </w:del>
        <w:r w:rsidR="00D06DD0">
          <w:t>Terveys- ja hoitosuunnitelmaa</w:t>
        </w:r>
        <w:r w:rsidR="00F9188C">
          <w:t xml:space="preserve"> potilaalle päivitetään.</w:t>
        </w:r>
      </w:ins>
    </w:p>
    <w:p w14:paraId="28087F31" w14:textId="77777777" w:rsidR="00817BFB" w:rsidRDefault="00817BFB" w:rsidP="00817BFB"/>
    <w:p w14:paraId="690439E3" w14:textId="77777777" w:rsidR="00817BFB" w:rsidDel="00F9188C" w:rsidRDefault="009C7BE4" w:rsidP="00817BFB">
      <w:pPr>
        <w:rPr>
          <w:del w:id="2391" w:author="Tekijä"/>
        </w:rPr>
      </w:pPr>
      <w:del w:id="2392" w:author="Tekijä">
        <w:r w:rsidDel="00F9188C">
          <w:delText xml:space="preserve">Observation/reference-elementtiin sijoitetaan viittaus diagnoosilistaan siinä </w:delText>
        </w:r>
        <w:r w:rsidR="00F11CCC" w:rsidDel="00F9188C">
          <w:delText>vaiheessa</w:delText>
        </w:r>
        <w:r w:rsidDel="00F9188C">
          <w:delText>,</w:delText>
        </w:r>
        <w:r w:rsidR="00F11CCC" w:rsidDel="00F9188C">
          <w:delText xml:space="preserve"> kun potilaan ajantasainen diagnoosilista on saatavissa tiedonhallintapalvelusta Tässä vaiheessa tekstimuotoon ei enää syötetä tekstiä.</w:delText>
        </w:r>
      </w:del>
    </w:p>
    <w:p w14:paraId="622DB76B" w14:textId="77777777" w:rsidR="00F11CCC" w:rsidDel="00F9188C" w:rsidRDefault="00F11CCC" w:rsidP="00817BFB">
      <w:pPr>
        <w:rPr>
          <w:del w:id="2393" w:author="Tekijä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17BFB" w:rsidRPr="00A928DD" w14:paraId="67DCB5E0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26AAD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39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95" w:author="Tekijä"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text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1F232A6B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39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97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paragraph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ID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OID1.2.246.10.1234567.11.2014.300.54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</w:ins>
          </w:p>
          <w:p w14:paraId="231F0DDC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ins w:id="239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99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A928D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lista potilaan pysyvistä sekä ajankohtaisista diagnooseista, jotka ovat voimassa potilaan terveys- ja hoitosuunnitelman laatimisen hetkellä. Haetaan täyttöhetkellä diagnoosikoosteelta ja käyttäjä saa muokata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7963733B" w14:textId="77777777" w:rsidR="00A928DD" w:rsidRPr="009876F0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40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01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9876F0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r w:rsidRPr="009876F0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9876F0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styleCode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9876F0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xUnstructured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</w:ins>
          </w:p>
          <w:p w14:paraId="7748951E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40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03" w:author="Tekijä">
              <w:r w:rsidRPr="009876F0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Diagnoosilista 13.3.2014: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br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/&gt;</w:t>
              </w:r>
            </w:ins>
          </w:p>
          <w:p w14:paraId="368D955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40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05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I20.1 Angina pectoris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br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/&gt;</w:t>
              </w:r>
            </w:ins>
          </w:p>
          <w:p w14:paraId="70A5E9D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40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07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E11.9 Aikuistyypin diabetes; ilman komplikaatioita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br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/&gt;</w:t>
              </w:r>
            </w:ins>
          </w:p>
          <w:p w14:paraId="2807C2E8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40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09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E66.8 Vaikea lihavuus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br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/&gt;</w:t>
              </w:r>
            </w:ins>
          </w:p>
          <w:p w14:paraId="4CCCF8F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41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11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br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/&gt;</w:t>
              </w:r>
            </w:ins>
          </w:p>
          <w:p w14:paraId="6E7764BB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41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13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paragraph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5604DB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41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15" w:author="Tekijä"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A9197EF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41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17" w:author="Tekijä"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E7E5F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41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19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21209E6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42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21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603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1.2.246.6.12.2002.345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Diagnoosilista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7B690D1C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42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23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828E08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42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25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#OID1.2.246.10.1234567.11.2014.300.54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339C67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42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27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A7F00D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42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29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5503ADA" w14:textId="77777777" w:rsidR="00817BFB" w:rsidRPr="00A928DD" w:rsidDel="00A928DD" w:rsidRDefault="00A928DD" w:rsidP="00A928DD">
            <w:pPr>
              <w:suppressAutoHyphens/>
              <w:autoSpaceDE w:val="0"/>
              <w:autoSpaceDN w:val="0"/>
              <w:adjustRightInd w:val="0"/>
              <w:rPr>
                <w:del w:id="243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 w:eastAsia="fi-FI"/>
              </w:rPr>
            </w:pPr>
            <w:ins w:id="2431" w:author="Tekijä"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  <w:del w:id="2432" w:author="Tekijä">
              <w:r w:rsidR="00817BFB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&lt;</w:delText>
              </w:r>
              <w:r w:rsidR="00817BFB"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observation</w:delText>
              </w:r>
              <w:r w:rsidR="00AE4B49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</w:delText>
              </w:r>
              <w:r w:rsidR="00AE4B49"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>classCode</w:delText>
              </w:r>
              <w:r w:rsidR="00AE4B49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AE4B49"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OBS</w:delText>
              </w:r>
              <w:r w:rsidR="00AE4B49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="00AE4B49"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moodCode</w:delText>
              </w:r>
              <w:r w:rsidR="00AE4B49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AE4B49"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EVN</w:delText>
              </w:r>
              <w:r w:rsidR="00AE4B49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"&gt;</w:delText>
              </w:r>
            </w:del>
          </w:p>
          <w:p w14:paraId="21EEBC0D" w14:textId="77777777" w:rsidR="00817BFB" w:rsidRPr="00A928DD" w:rsidDel="00A928DD" w:rsidRDefault="00817BFB" w:rsidP="00A928DD">
            <w:pPr>
              <w:suppressAutoHyphens/>
              <w:autoSpaceDE w:val="0"/>
              <w:autoSpaceDN w:val="0"/>
              <w:adjustRightInd w:val="0"/>
              <w:rPr>
                <w:del w:id="2433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 w:eastAsia="fi-FI"/>
              </w:rPr>
            </w:pPr>
            <w:del w:id="2434" w:author="Tekijä"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code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="00AD6E62"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6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0</w:delText>
              </w:r>
              <w:r w:rsidR="00AD6E62"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3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codeSystem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sz w:val="18"/>
                  <w:szCs w:val="18"/>
                  <w:lang w:val="fr-FR" w:eastAsia="fi-FI"/>
                </w:rPr>
                <w:delText>1.2.246.6.12.2002.323.2012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"/&gt;</w:delText>
              </w:r>
            </w:del>
          </w:p>
          <w:p w14:paraId="5EB10621" w14:textId="77777777" w:rsidR="00817BFB" w:rsidRPr="00A928DD" w:rsidDel="00A928DD" w:rsidRDefault="00817BFB" w:rsidP="00A928DD">
            <w:pPr>
              <w:suppressAutoHyphens/>
              <w:autoSpaceDE w:val="0"/>
              <w:autoSpaceDN w:val="0"/>
              <w:adjustRightInd w:val="0"/>
              <w:rPr>
                <w:del w:id="2435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436" w:author="Tekijä"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4844FDCC" w14:textId="77777777" w:rsidR="00817BFB" w:rsidRPr="00A928DD" w:rsidDel="00A928DD" w:rsidRDefault="00817BFB" w:rsidP="00A928DD">
            <w:pPr>
              <w:suppressAutoHyphens/>
              <w:autoSpaceDE w:val="0"/>
              <w:autoSpaceDN w:val="0"/>
              <w:adjustRightInd w:val="0"/>
              <w:rPr>
                <w:del w:id="2437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438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    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reference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GB" w:eastAsia="fi-FI"/>
                </w:rPr>
                <w:delText xml:space="preserve"> value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#OID1.2.</w:delText>
              </w:r>
              <w:r w:rsidR="00AD6E62"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246.10.123456.11.2012.160.6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1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"/&gt;</w:delText>
              </w:r>
            </w:del>
          </w:p>
          <w:p w14:paraId="19C964D6" w14:textId="77777777" w:rsidR="00817BFB" w:rsidRPr="00A928DD" w:rsidDel="00A928DD" w:rsidRDefault="00817BFB" w:rsidP="00A928DD">
            <w:pPr>
              <w:suppressAutoHyphens/>
              <w:autoSpaceDE w:val="0"/>
              <w:autoSpaceDN w:val="0"/>
              <w:adjustRightInd w:val="0"/>
              <w:rPr>
                <w:del w:id="2439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440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5E2E2488" w14:textId="77777777" w:rsidR="00817BFB" w:rsidRPr="00A928DD" w:rsidDel="00A928DD" w:rsidRDefault="00817BFB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244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442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 xml:space="preserve">       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xsi:type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CV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nullFlavor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495FC8"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UNK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2B3C577D" w14:textId="77777777" w:rsidR="00817BFB" w:rsidRPr="00A928DD" w:rsidDel="00A928DD" w:rsidRDefault="00817BFB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244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444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    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4F52755" w14:textId="77777777" w:rsidR="00817BFB" w:rsidRPr="00A928DD" w:rsidDel="00A928DD" w:rsidRDefault="00817BFB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2445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446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</w:delText>
              </w:r>
              <w:r w:rsidR="00AD6E62"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6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1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0BF2C851" w14:textId="77777777" w:rsidR="00817BFB" w:rsidRPr="00A928DD" w:rsidDel="00A928DD" w:rsidRDefault="00817BFB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2447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448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7BFB7622" w14:textId="77777777" w:rsidR="00817BFB" w:rsidRPr="00A928DD" w:rsidDel="00A928DD" w:rsidRDefault="00817BFB" w:rsidP="00A928DD">
            <w:pPr>
              <w:suppressAutoHyphens/>
              <w:autoSpaceDE w:val="0"/>
              <w:autoSpaceDN w:val="0"/>
              <w:adjustRightInd w:val="0"/>
              <w:rPr>
                <w:del w:id="2449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</w:rPr>
            </w:pPr>
            <w:del w:id="2450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value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78EFE4B8" w14:textId="77777777" w:rsidR="004B515C" w:rsidRPr="00A928DD" w:rsidDel="00A928DD" w:rsidRDefault="004B515C" w:rsidP="00A928DD">
            <w:pPr>
              <w:suppressAutoHyphens/>
              <w:autoSpaceDE w:val="0"/>
              <w:autoSpaceDN w:val="0"/>
              <w:adjustRightInd w:val="0"/>
              <w:rPr>
                <w:del w:id="245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452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eastAsia="fi-FI"/>
                </w:rPr>
                <w:delText xml:space="preserve">      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reference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/&gt;</w:delText>
              </w:r>
            </w:del>
          </w:p>
          <w:p w14:paraId="2626561D" w14:textId="77777777" w:rsidR="00817BFB" w:rsidRPr="00A928DD" w:rsidDel="00A928DD" w:rsidRDefault="00817BFB" w:rsidP="00A928DD">
            <w:pPr>
              <w:suppressAutoHyphens/>
              <w:autoSpaceDE w:val="0"/>
              <w:autoSpaceDN w:val="0"/>
              <w:adjustRightInd w:val="0"/>
              <w:rPr>
                <w:del w:id="245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eastAsia="fi-FI"/>
              </w:rPr>
            </w:pPr>
            <w:del w:id="2454" w:author="Tekijä"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eastAsia="fi-FI"/>
                </w:rPr>
                <w:delText>observation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&gt;</w:delText>
              </w:r>
            </w:del>
          </w:p>
          <w:p w14:paraId="27C26656" w14:textId="77777777" w:rsidR="00817BFB" w:rsidRPr="00A928DD" w:rsidRDefault="00817BFB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</w:p>
        </w:tc>
      </w:tr>
    </w:tbl>
    <w:p w14:paraId="193A3AE7" w14:textId="77777777" w:rsidR="00817BFB" w:rsidRPr="00A35135" w:rsidRDefault="00817BFB" w:rsidP="00817BFB"/>
    <w:p w14:paraId="69F2724D" w14:textId="77777777" w:rsidR="00817BFB" w:rsidRPr="00CC3AB4" w:rsidDel="00F9188C" w:rsidRDefault="004B515C" w:rsidP="00C72366">
      <w:pPr>
        <w:rPr>
          <w:del w:id="2455" w:author="Tekijä"/>
        </w:rPr>
      </w:pPr>
      <w:del w:id="2456" w:author="Tekijä">
        <w:r w:rsidRPr="00CC3AB4" w:rsidDel="00F9188C">
          <w:delText>Diagnoosilistaviittauksen rakenne</w:delText>
        </w:r>
        <w:r w:rsidR="00CC3AB4" w:rsidRPr="00CC3AB4" w:rsidDel="00F9188C">
          <w:delText xml:space="preserve"> (kertomus- ja lomakkeet 2.3.1.2)</w:delText>
        </w:r>
        <w:r w:rsidRPr="00CC3AB4" w:rsidDel="00F9188C">
          <w:delText>:</w:delText>
        </w:r>
        <w:bookmarkStart w:id="2457" w:name="_Toc412718371"/>
        <w:bookmarkEnd w:id="2457"/>
      </w:del>
    </w:p>
    <w:p w14:paraId="1517F1A1" w14:textId="77777777" w:rsidR="00CC3AB4" w:rsidDel="00F9188C" w:rsidRDefault="00CC3AB4" w:rsidP="00CC3AB4">
      <w:pPr>
        <w:rPr>
          <w:del w:id="2458" w:author="Tekijä"/>
        </w:rPr>
      </w:pPr>
      <w:bookmarkStart w:id="2459" w:name="_Toc412718372"/>
      <w:bookmarkEnd w:id="2459"/>
    </w:p>
    <w:p w14:paraId="529D786A" w14:textId="77777777" w:rsidR="00CC3AB4" w:rsidDel="00F9188C" w:rsidRDefault="00CC3AB4" w:rsidP="00CC3AB4">
      <w:pPr>
        <w:rPr>
          <w:del w:id="2460" w:author="Tekijä"/>
        </w:rPr>
      </w:pPr>
      <w:bookmarkStart w:id="2461" w:name="_Toc412718373"/>
      <w:bookmarkEnd w:id="246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C3AB4" w:rsidRPr="00A35135" w:rsidDel="00F9188C" w14:paraId="2B49584C" w14:textId="77777777" w:rsidTr="00931D9E">
        <w:trPr>
          <w:del w:id="2462" w:author="Tekijä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16CEB" w14:textId="77777777" w:rsidR="00CC3AB4" w:rsidRPr="00E05FC9" w:rsidDel="00F9188C" w:rsidRDefault="00CC3AB4" w:rsidP="00CC3AB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rPr>
                <w:del w:id="2463" w:author="Tekijä"/>
                <w:rFonts w:ascii="Arial" w:hAnsi="Arial" w:cs="Arial"/>
                <w:color w:val="000000"/>
                <w:sz w:val="20"/>
                <w:highlight w:val="white"/>
                <w:lang w:eastAsia="fi-FI"/>
              </w:rPr>
            </w:pPr>
            <w:del w:id="2464" w:author="Tekijä">
              <w:r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delText>&lt;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!--</w:delText>
              </w:r>
              <w:r w:rsidRPr="00E05FC9" w:rsidDel="00F9188C">
                <w:rPr>
                  <w:rFonts w:ascii="Arial" w:hAnsi="Arial" w:cs="Arial"/>
                  <w:color w:val="808080"/>
                  <w:sz w:val="20"/>
                  <w:highlight w:val="white"/>
                  <w:lang w:eastAsia="fi-FI"/>
                </w:rPr>
                <w:delText xml:space="preserve"> Linkki  asiakirjaan, jossa kyseinen ilmiö on todettu 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--&gt;</w:delText>
              </w:r>
              <w:bookmarkStart w:id="2465" w:name="_Toc412718374"/>
              <w:bookmarkEnd w:id="2465"/>
            </w:del>
          </w:p>
          <w:p w14:paraId="635C8195" w14:textId="77777777" w:rsidR="00CC3AB4" w:rsidRPr="00BF6B8D" w:rsidDel="00F9188C" w:rsidRDefault="00CC3AB4" w:rsidP="00CC3AB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rPr>
                <w:del w:id="2466" w:author="Tekijä"/>
                <w:rFonts w:ascii="Arial" w:hAnsi="Arial" w:cs="Arial"/>
                <w:color w:val="000000"/>
                <w:sz w:val="20"/>
                <w:highlight w:val="white"/>
                <w:lang w:val="fr-FR" w:eastAsia="fi-FI"/>
              </w:rPr>
            </w:pPr>
            <w:del w:id="2467" w:author="Tekijä"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delText>&lt;</w:delText>
              </w:r>
              <w:r w:rsidRPr="00BF6B8D" w:rsidDel="00F9188C">
                <w:rPr>
                  <w:rFonts w:ascii="Arial" w:hAnsi="Arial" w:cs="Arial"/>
                  <w:color w:val="800000"/>
                  <w:sz w:val="20"/>
                  <w:highlight w:val="white"/>
                  <w:lang w:val="fr-FR" w:eastAsia="fi-FI"/>
                </w:rPr>
                <w:delText>reference</w:delText>
              </w:r>
              <w:r w:rsidRPr="00BF6B8D" w:rsidDel="00F9188C">
                <w:rPr>
                  <w:rFonts w:ascii="Arial" w:hAnsi="Arial" w:cs="Arial"/>
                  <w:color w:val="FF0000"/>
                  <w:sz w:val="20"/>
                  <w:highlight w:val="white"/>
                  <w:lang w:val="fr-FR" w:eastAsia="fi-FI"/>
                </w:rPr>
                <w:delText xml:space="preserve"> typeCode</w:delText>
              </w:r>
              <w:r w:rsidRPr="00BF6B8D" w:rsidDel="00F9188C">
                <w:rPr>
                  <w:rFonts w:ascii="Arial" w:hAnsi="Arial" w:cs="Arial"/>
                  <w:color w:val="0000FF"/>
                  <w:sz w:val="20"/>
                  <w:highlight w:val="white"/>
                  <w:lang w:val="fr-FR" w:eastAsia="fi-FI"/>
                </w:rPr>
                <w:delText>="</w:delText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lang w:val="fr-FR" w:eastAsia="fi-FI"/>
                </w:rPr>
                <w:delText xml:space="preserve"> XCRPT</w:delText>
              </w:r>
              <w:r w:rsidRPr="00BF6B8D" w:rsidDel="00F9188C">
                <w:rPr>
                  <w:rFonts w:ascii="Arial" w:hAnsi="Arial" w:cs="Arial"/>
                  <w:color w:val="0000FF"/>
                  <w:sz w:val="20"/>
                  <w:highlight w:val="white"/>
                  <w:lang w:val="fr-FR" w:eastAsia="fi-FI"/>
                </w:rPr>
                <w:delText xml:space="preserve"> "&gt; </w:delText>
              </w:r>
              <w:bookmarkStart w:id="2468" w:name="_Toc412718375"/>
              <w:bookmarkEnd w:id="2468"/>
            </w:del>
          </w:p>
          <w:p w14:paraId="6EE4280A" w14:textId="77777777" w:rsidR="00CC3AB4" w:rsidRPr="00BF6B8D" w:rsidDel="00F9188C" w:rsidRDefault="00CC3AB4" w:rsidP="00CC3AB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rPr>
                <w:del w:id="2469" w:author="Tekijä"/>
                <w:rFonts w:ascii="Arial" w:hAnsi="Arial" w:cs="Arial"/>
                <w:color w:val="000000"/>
                <w:sz w:val="20"/>
                <w:highlight w:val="white"/>
                <w:lang w:val="fr-FR" w:eastAsia="fi-FI"/>
              </w:rPr>
            </w:pPr>
            <w:del w:id="2470" w:author="Tekijä"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  <w:delText>&lt;</w:delText>
              </w:r>
              <w:r w:rsidRPr="00BF6B8D" w:rsidDel="00F9188C">
                <w:rPr>
                  <w:rFonts w:ascii="Arial" w:hAnsi="Arial" w:cs="Arial"/>
                  <w:color w:val="800000"/>
                  <w:sz w:val="20"/>
                  <w:highlight w:val="white"/>
                  <w:lang w:val="fr-FR" w:eastAsia="fi-FI"/>
                </w:rPr>
                <w:delText>externalDocument</w:delText>
              </w:r>
              <w:r w:rsidRPr="00BF6B8D" w:rsidDel="00F9188C">
                <w:rPr>
                  <w:rFonts w:ascii="Arial" w:hAnsi="Arial" w:cs="Arial"/>
                  <w:color w:val="0000FF"/>
                  <w:sz w:val="20"/>
                  <w:highlight w:val="white"/>
                  <w:lang w:val="fr-FR" w:eastAsia="fi-FI"/>
                </w:rPr>
                <w:delText>&gt;</w:delText>
              </w:r>
              <w:bookmarkStart w:id="2471" w:name="_Toc412718376"/>
              <w:bookmarkEnd w:id="2471"/>
            </w:del>
          </w:p>
          <w:p w14:paraId="41E0EB96" w14:textId="77777777" w:rsidR="00CC3AB4" w:rsidRPr="00BF6B8D" w:rsidDel="00F9188C" w:rsidRDefault="00CC3AB4" w:rsidP="00CC3AB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rPr>
                <w:del w:id="2472" w:author="Tekijä"/>
                <w:rFonts w:ascii="Arial" w:hAnsi="Arial" w:cs="Arial"/>
                <w:color w:val="000000"/>
                <w:sz w:val="20"/>
                <w:highlight w:val="white"/>
                <w:lang w:val="fr-FR" w:eastAsia="fi-FI"/>
              </w:rPr>
            </w:pPr>
            <w:del w:id="2473" w:author="Tekijä"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  <w:delText>&lt;</w:delText>
              </w:r>
              <w:r w:rsidRPr="00BF6B8D" w:rsidDel="00F9188C">
                <w:rPr>
                  <w:rFonts w:ascii="Arial" w:hAnsi="Arial" w:cs="Arial"/>
                  <w:color w:val="800000"/>
                  <w:sz w:val="20"/>
                  <w:highlight w:val="white"/>
                  <w:lang w:val="fr-FR" w:eastAsia="fi-FI"/>
                </w:rPr>
                <w:delText>templateId</w:delText>
              </w:r>
              <w:r w:rsidRPr="00BF6B8D" w:rsidDel="00F9188C">
                <w:rPr>
                  <w:rFonts w:ascii="Arial" w:hAnsi="Arial" w:cs="Arial"/>
                  <w:color w:val="FF0000"/>
                  <w:sz w:val="20"/>
                  <w:highlight w:val="white"/>
                  <w:lang w:val="fr-FR" w:eastAsia="fi-FI"/>
                </w:rPr>
                <w:delText xml:space="preserve"> root</w:delText>
              </w:r>
              <w:r w:rsidRPr="00BF6B8D" w:rsidDel="00F9188C">
                <w:rPr>
                  <w:rFonts w:ascii="Arial" w:hAnsi="Arial" w:cs="Arial"/>
                  <w:color w:val="0000FF"/>
                  <w:sz w:val="20"/>
                  <w:highlight w:val="white"/>
                  <w:lang w:val="fr-FR" w:eastAsia="fi-FI"/>
                </w:rPr>
                <w:delText>="</w:delText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delText>1.2.246.537.6.12.999.2003.20.1</w:delText>
              </w:r>
              <w:r w:rsidRPr="00BF6B8D" w:rsidDel="00F9188C">
                <w:rPr>
                  <w:rFonts w:ascii="Arial" w:hAnsi="Arial" w:cs="Arial"/>
                  <w:color w:val="0000FF"/>
                  <w:sz w:val="20"/>
                  <w:highlight w:val="white"/>
                  <w:lang w:val="fr-FR" w:eastAsia="fi-FI"/>
                </w:rPr>
                <w:delText>"/&gt;</w:delText>
              </w:r>
              <w:bookmarkStart w:id="2474" w:name="_Toc412718377"/>
              <w:bookmarkEnd w:id="2474"/>
            </w:del>
          </w:p>
          <w:p w14:paraId="6CBABF51" w14:textId="77777777" w:rsidR="00CC3AB4" w:rsidRPr="00BF6B8D" w:rsidDel="00F9188C" w:rsidRDefault="00CC3AB4" w:rsidP="00CC3AB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rPr>
                <w:del w:id="2475" w:author="Tekijä"/>
                <w:rFonts w:ascii="Arial" w:hAnsi="Arial" w:cs="Arial"/>
                <w:color w:val="000000"/>
                <w:sz w:val="20"/>
                <w:highlight w:val="white"/>
                <w:lang w:val="fr-FR" w:eastAsia="fi-FI"/>
              </w:rPr>
            </w:pPr>
            <w:del w:id="2476" w:author="Tekijä"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  <w:delText>&lt;</w:delText>
              </w:r>
              <w:r w:rsidRPr="00BF6B8D" w:rsidDel="00F9188C">
                <w:rPr>
                  <w:rFonts w:ascii="Arial" w:hAnsi="Arial" w:cs="Arial"/>
                  <w:color w:val="0000FF"/>
                  <w:sz w:val="20"/>
                  <w:highlight w:val="white"/>
                  <w:lang w:val="fr-FR" w:eastAsia="fi-FI"/>
                </w:rPr>
                <w:delText xml:space="preserve">!-- </w:delText>
              </w:r>
              <w:r w:rsidRPr="00BF6B8D" w:rsidDel="00F9188C">
                <w:rPr>
                  <w:rFonts w:ascii="Arial" w:hAnsi="Arial" w:cs="Arial"/>
                  <w:color w:val="808080"/>
                  <w:sz w:val="20"/>
                  <w:highlight w:val="white"/>
                  <w:lang w:val="fr-FR" w:eastAsia="fi-FI"/>
                </w:rPr>
                <w:delText xml:space="preserve">ilmiön  kohennus </w:delText>
              </w:r>
              <w:r w:rsidRPr="00BF6B8D" w:rsidDel="00F9188C">
                <w:rPr>
                  <w:rFonts w:ascii="Arial" w:hAnsi="Arial" w:cs="Arial"/>
                  <w:color w:val="0000FF"/>
                  <w:sz w:val="20"/>
                  <w:highlight w:val="white"/>
                  <w:lang w:val="fr-FR" w:eastAsia="fi-FI"/>
                </w:rPr>
                <w:delText>--&gt;</w:delText>
              </w:r>
              <w:bookmarkStart w:id="2477" w:name="_Toc412718378"/>
              <w:bookmarkEnd w:id="2477"/>
            </w:del>
          </w:p>
          <w:p w14:paraId="534A80DC" w14:textId="77777777" w:rsidR="00CC3AB4" w:rsidRPr="00E05FC9" w:rsidDel="00F9188C" w:rsidRDefault="00CC3AB4" w:rsidP="00CC3AB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rPr>
                <w:del w:id="2478" w:author="Tekijä"/>
                <w:rFonts w:ascii="Arial" w:hAnsi="Arial" w:cs="Arial"/>
                <w:color w:val="000000"/>
                <w:sz w:val="20"/>
                <w:highlight w:val="white"/>
                <w:lang w:eastAsia="fi-FI"/>
              </w:rPr>
            </w:pPr>
            <w:del w:id="2479" w:author="Tekijä"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delText>&lt;</w:delText>
              </w:r>
              <w:r w:rsidDel="00F9188C">
                <w:rPr>
                  <w:rFonts w:ascii="Arial" w:hAnsi="Arial" w:cs="Arial"/>
                  <w:color w:val="800000"/>
                  <w:sz w:val="20"/>
                  <w:highlight w:val="white"/>
                  <w:lang w:eastAsia="fi-FI"/>
                </w:rPr>
                <w:delText>i</w:delText>
              </w:r>
              <w:r w:rsidRPr="00E05FC9" w:rsidDel="00F9188C">
                <w:rPr>
                  <w:rFonts w:ascii="Arial" w:hAnsi="Arial" w:cs="Arial"/>
                  <w:color w:val="800000"/>
                  <w:sz w:val="20"/>
                  <w:highlight w:val="white"/>
                  <w:lang w:eastAsia="fi-FI"/>
                </w:rPr>
                <w:delText>d</w:delText>
              </w:r>
              <w:r w:rsidRPr="00E05FC9" w:rsidDel="00F9188C">
                <w:rPr>
                  <w:rFonts w:ascii="Arial" w:hAnsi="Arial" w:cs="Arial"/>
                  <w:color w:val="FF0000"/>
                  <w:sz w:val="20"/>
                  <w:highlight w:val="white"/>
                  <w:lang w:eastAsia="fi-FI"/>
                </w:rPr>
                <w:delText xml:space="preserve"> root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="</w:delText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delText>1.2.246.10.99999984.10.0.91.2009.222006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"/&gt;</w:delText>
              </w:r>
              <w:bookmarkStart w:id="2480" w:name="_Toc412718379"/>
              <w:bookmarkEnd w:id="2480"/>
            </w:del>
          </w:p>
          <w:p w14:paraId="6C3E4A44" w14:textId="77777777" w:rsidR="00CC3AB4" w:rsidRPr="00E05FC9" w:rsidDel="00F9188C" w:rsidRDefault="00CC3AB4" w:rsidP="00CC3AB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rPr>
                <w:del w:id="2481" w:author="Tekijä"/>
                <w:rFonts w:ascii="Arial" w:hAnsi="Arial" w:cs="Arial"/>
                <w:color w:val="000000"/>
                <w:sz w:val="20"/>
                <w:highlight w:val="white"/>
                <w:lang w:eastAsia="fi-FI"/>
              </w:rPr>
            </w:pPr>
            <w:del w:id="2482" w:author="Tekijä">
              <w:r w:rsidRPr="00F3234C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F3234C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F3234C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F3234C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F3234C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delText>&lt;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!--</w:delText>
              </w:r>
              <w:r w:rsidRPr="00E05FC9" w:rsidDel="00F9188C">
                <w:rPr>
                  <w:rFonts w:ascii="Arial" w:hAnsi="Arial" w:cs="Arial"/>
                  <w:color w:val="808080"/>
                  <w:sz w:val="20"/>
                  <w:highlight w:val="white"/>
                  <w:lang w:eastAsia="fi-FI"/>
                </w:rPr>
                <w:delText xml:space="preserve"> Alkuperäisen asiakirjan tunnus, missä merkintä on tehty 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--&gt;</w:delText>
              </w:r>
              <w:bookmarkStart w:id="2483" w:name="_Toc412718380"/>
              <w:bookmarkEnd w:id="2483"/>
            </w:del>
          </w:p>
          <w:p w14:paraId="2CB40472" w14:textId="77777777" w:rsidR="00CC3AB4" w:rsidRPr="00E05FC9" w:rsidDel="00F9188C" w:rsidRDefault="00CC3AB4" w:rsidP="00CC3AB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rPr>
                <w:del w:id="2484" w:author="Tekijä"/>
                <w:rFonts w:ascii="Arial" w:hAnsi="Arial" w:cs="Arial"/>
                <w:color w:val="000000"/>
                <w:sz w:val="20"/>
                <w:highlight w:val="white"/>
                <w:lang w:eastAsia="fi-FI"/>
              </w:rPr>
            </w:pPr>
            <w:del w:id="2485" w:author="Tekijä"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delText>&lt;</w:delText>
              </w:r>
              <w:r w:rsidRPr="00E05FC9" w:rsidDel="00F9188C">
                <w:rPr>
                  <w:rFonts w:ascii="Arial" w:hAnsi="Arial" w:cs="Arial"/>
                  <w:color w:val="800000"/>
                  <w:sz w:val="20"/>
                  <w:highlight w:val="white"/>
                  <w:lang w:eastAsia="fi-FI"/>
                </w:rPr>
                <w:delText>setId</w:delText>
              </w:r>
              <w:r w:rsidRPr="00E05FC9" w:rsidDel="00F9188C">
                <w:rPr>
                  <w:rFonts w:ascii="Arial" w:hAnsi="Arial" w:cs="Arial"/>
                  <w:color w:val="FF0000"/>
                  <w:sz w:val="20"/>
                  <w:highlight w:val="white"/>
                  <w:lang w:eastAsia="fi-FI"/>
                </w:rPr>
                <w:delText xml:space="preserve"> root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="</w:delText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delText>1.2.246.10.99999984.10.0.91.2009.222006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"/&gt;</w:delText>
              </w:r>
              <w:bookmarkStart w:id="2486" w:name="_Toc412718381"/>
              <w:bookmarkEnd w:id="2486"/>
            </w:del>
          </w:p>
          <w:p w14:paraId="111B5911" w14:textId="77777777" w:rsidR="00CC3AB4" w:rsidRPr="00E05FC9" w:rsidDel="00F9188C" w:rsidRDefault="00CC3AB4" w:rsidP="00CC3AB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rPr>
                <w:del w:id="2487" w:author="Tekijä"/>
                <w:rFonts w:ascii="Arial" w:hAnsi="Arial" w:cs="Arial"/>
                <w:color w:val="000000"/>
                <w:sz w:val="20"/>
                <w:highlight w:val="white"/>
                <w:lang w:eastAsia="fi-FI"/>
              </w:rPr>
            </w:pPr>
            <w:del w:id="2488" w:author="Tekijä"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delText>&lt;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/</w:delText>
              </w:r>
              <w:r w:rsidRPr="00E05FC9" w:rsidDel="00F9188C">
                <w:rPr>
                  <w:rFonts w:ascii="Arial" w:hAnsi="Arial" w:cs="Arial"/>
                  <w:color w:val="800000"/>
                  <w:sz w:val="20"/>
                  <w:highlight w:val="white"/>
                  <w:lang w:eastAsia="fi-FI"/>
                </w:rPr>
                <w:delText>externalDocument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&gt;</w:delText>
              </w:r>
              <w:bookmarkStart w:id="2489" w:name="_Toc412718382"/>
              <w:bookmarkEnd w:id="2489"/>
            </w:del>
          </w:p>
          <w:p w14:paraId="613497DF" w14:textId="77777777" w:rsidR="00CC3AB4" w:rsidDel="00F9188C" w:rsidRDefault="00CC3AB4" w:rsidP="00CC3AB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rPr>
                <w:del w:id="2490" w:author="Tekijä"/>
                <w:rFonts w:ascii="Arial" w:hAnsi="Arial" w:cs="Arial"/>
                <w:color w:val="0000FF"/>
                <w:sz w:val="20"/>
                <w:highlight w:val="white"/>
                <w:lang w:eastAsia="fi-FI"/>
              </w:rPr>
            </w:pPr>
            <w:del w:id="2491" w:author="Tekijä"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delText>&lt;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/</w:delText>
              </w:r>
              <w:r w:rsidRPr="00E05FC9" w:rsidDel="00F9188C">
                <w:rPr>
                  <w:rFonts w:ascii="Arial" w:hAnsi="Arial" w:cs="Arial"/>
                  <w:color w:val="800000"/>
                  <w:sz w:val="20"/>
                  <w:highlight w:val="white"/>
                  <w:lang w:eastAsia="fi-FI"/>
                </w:rPr>
                <w:delText>reference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&gt;</w:delText>
              </w:r>
              <w:bookmarkStart w:id="2492" w:name="_Toc412718383"/>
              <w:bookmarkEnd w:id="2492"/>
            </w:del>
          </w:p>
          <w:p w14:paraId="39B336C8" w14:textId="77777777" w:rsidR="00CC3AB4" w:rsidRPr="00A35135" w:rsidDel="00F9188C" w:rsidRDefault="00CC3AB4" w:rsidP="00931D9E">
            <w:pPr>
              <w:autoSpaceDE w:val="0"/>
              <w:autoSpaceDN w:val="0"/>
              <w:adjustRightInd w:val="0"/>
              <w:jc w:val="left"/>
              <w:rPr>
                <w:del w:id="249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bookmarkStart w:id="2494" w:name="_Toc412718384"/>
            <w:bookmarkEnd w:id="2494"/>
          </w:p>
        </w:tc>
        <w:bookmarkStart w:id="2495" w:name="_Toc412718385"/>
        <w:bookmarkEnd w:id="2495"/>
      </w:tr>
    </w:tbl>
    <w:p w14:paraId="37CD1395" w14:textId="77777777" w:rsidR="004B515C" w:rsidDel="00F9188C" w:rsidRDefault="004B515C" w:rsidP="00C72366">
      <w:pPr>
        <w:rPr>
          <w:del w:id="2496" w:author="Tekijä"/>
          <w:lang w:val="en-US"/>
        </w:rPr>
      </w:pPr>
      <w:bookmarkStart w:id="2497" w:name="_Toc412718386"/>
      <w:bookmarkEnd w:id="2497"/>
    </w:p>
    <w:p w14:paraId="517508E7" w14:textId="77777777" w:rsidR="00045EB6" w:rsidRDefault="00045EB6" w:rsidP="00045EB6">
      <w:pPr>
        <w:pStyle w:val="Otsikko2"/>
      </w:pPr>
      <w:bookmarkStart w:id="2498" w:name="_Toc412718387"/>
      <w:r>
        <w:t>Lääkityslista</w:t>
      </w:r>
      <w:bookmarkEnd w:id="2498"/>
    </w:p>
    <w:p w14:paraId="11E37497" w14:textId="77777777" w:rsidR="00045EB6" w:rsidRPr="002E3802" w:rsidRDefault="00045EB6" w:rsidP="00045EB6">
      <w:r>
        <w:rPr>
          <w:rStyle w:val="Sivunumero"/>
        </w:rPr>
        <w:t xml:space="preserve">Lääkityslistan tiedot sijoitetaan </w:t>
      </w:r>
      <w:r>
        <w:t>omalle otsikkotasollensa.</w:t>
      </w:r>
    </w:p>
    <w:p w14:paraId="5DFC8332" w14:textId="77777777" w:rsidR="00045EB6" w:rsidRPr="00A56792" w:rsidRDefault="00045EB6" w:rsidP="00045EB6"/>
    <w:p w14:paraId="3B41F3CD" w14:textId="77777777" w:rsidR="00045EB6" w:rsidRPr="00817BFB" w:rsidRDefault="00045EB6" w:rsidP="00045EB6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</w:t>
      </w:r>
      <w:r w:rsidR="002741B6">
        <w:t xml:space="preserve">kko </w:t>
      </w:r>
      <w:r w:rsidR="009C7BE4">
        <w:t>”</w:t>
      </w:r>
      <w:r w:rsidR="002741B6">
        <w:t>lääkehoito</w:t>
      </w:r>
      <w:r w:rsidR="009C7BE4">
        <w:t>”</w:t>
      </w:r>
      <w:r w:rsidR="002741B6">
        <w:t>, jonka koodi on 55</w:t>
      </w:r>
      <w:r>
        <w:t>.</w:t>
      </w:r>
    </w:p>
    <w:p w14:paraId="6C32C2C2" w14:textId="77777777" w:rsidR="00045EB6" w:rsidRDefault="00045EB6" w:rsidP="00045E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045EB6" w:rsidRPr="00BF6B8D" w14:paraId="35BBF353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66AA9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E16BBAC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del w:id="2499" w:author="Tekijä">
              <w:r w:rsidRPr="004A6F7E" w:rsidDel="00F9188C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Pr="004A6F7E" w:rsidDel="00F9188C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ID</w:delText>
              </w:r>
              <w:r w:rsidRPr="004A6F7E" w:rsidDel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Pr="004A6F7E" w:rsidDel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OID1.2.246.10.1234567.11.2012.160.70</w:delText>
              </w:r>
              <w:r w:rsidRPr="004A6F7E" w:rsidDel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</w:delText>
              </w:r>
            </w:del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92A8D14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E84A51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55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Lääk</w:t>
            </w:r>
            <w:r w:rsidR="002741B6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ehoito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072F8B4" w14:textId="77777777" w:rsidR="00045EB6" w:rsidRPr="00BF6B8D" w:rsidRDefault="00045EB6" w:rsidP="00F9188C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del w:id="2500" w:author="Tekijä">
              <w:r w:rsidRPr="00BF6B8D" w:rsidDel="00F9188C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Lääkityslista</w:delText>
              </w:r>
            </w:del>
            <w:ins w:id="2501" w:author="Tekijä">
              <w:r w:rsidR="00F9188C" w:rsidRPr="00BF6B8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Lääk</w:t>
              </w:r>
              <w:r w:rsidR="00F9188C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ehoito</w:t>
              </w:r>
            </w:ins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06727A24" w14:textId="77777777" w:rsidR="00045EB6" w:rsidRPr="00BF6B8D" w:rsidRDefault="00045EB6" w:rsidP="00045EB6"/>
    <w:p w14:paraId="70C47963" w14:textId="77777777" w:rsidR="00045EB6" w:rsidDel="00F9188C" w:rsidRDefault="00045EB6" w:rsidP="00045EB6">
      <w:pPr>
        <w:pStyle w:val="Otsikko3"/>
        <w:rPr>
          <w:del w:id="2502" w:author="Tekijä"/>
          <w:lang w:val="fi-FI"/>
        </w:rPr>
      </w:pPr>
      <w:del w:id="2503" w:author="Tekijä">
        <w:r w:rsidDel="00F9188C">
          <w:rPr>
            <w:lang w:val="fi-FI"/>
          </w:rPr>
          <w:delText>Lääkitys tekstinä</w:delText>
        </w:r>
      </w:del>
    </w:p>
    <w:p w14:paraId="3C71C1A7" w14:textId="77777777" w:rsidR="00045EB6" w:rsidRDefault="00045EB6" w:rsidP="00045EB6">
      <w:r>
        <w:t>Käyttäjän syöttämä teksti sijoitetaan section/text:iin.</w:t>
      </w:r>
    </w:p>
    <w:p w14:paraId="731EF2B7" w14:textId="77777777" w:rsidR="00045EB6" w:rsidRPr="006A5367" w:rsidRDefault="00045EB6" w:rsidP="00045EB6"/>
    <w:p w14:paraId="05524886" w14:textId="77777777" w:rsidR="00F9188C" w:rsidRDefault="00045EB6" w:rsidP="00F9188C">
      <w:pPr>
        <w:rPr>
          <w:ins w:id="2504" w:author="Tekijä"/>
        </w:rPr>
      </w:pPr>
      <w:r>
        <w:t xml:space="preserve">Entry aloitetaan observation-elementellä, jossa code-elementtiin asetetaan kenttäkoodi 605. Kenttäkoodin koodisto on </w:t>
      </w:r>
      <w:r w:rsidRPr="00587985">
        <w:t>1.2.246.6.12.2002.</w:t>
      </w:r>
      <w:del w:id="2505" w:author="Tekijä">
        <w:r w:rsidRPr="00587985" w:rsidDel="00F9188C">
          <w:delText>323.2</w:delText>
        </w:r>
        <w:r w:rsidR="00AF5158" w:rsidDel="00F9188C">
          <w:delText>012</w:delText>
        </w:r>
      </w:del>
      <w:ins w:id="2506" w:author="Tekijä">
        <w:r w:rsidR="00F9188C">
          <w:t>345</w:t>
        </w:r>
      </w:ins>
      <w:r>
        <w:t xml:space="preserve">. Text-elementistä viitataan tämän tietokokonaisuuden section/text-OID:iin. </w:t>
      </w:r>
    </w:p>
    <w:p w14:paraId="40B501D7" w14:textId="77777777" w:rsidR="00F9188C" w:rsidRDefault="00F9188C" w:rsidP="00F9188C">
      <w:pPr>
        <w:rPr>
          <w:ins w:id="2507" w:author="Tekijä"/>
        </w:rPr>
      </w:pPr>
    </w:p>
    <w:p w14:paraId="7B1461AE" w14:textId="48D41C05" w:rsidR="00F9188C" w:rsidRPr="001D5498" w:rsidRDefault="00F9188C" w:rsidP="00F9188C">
      <w:pPr>
        <w:rPr>
          <w:ins w:id="2508" w:author="Tekijä"/>
        </w:rPr>
      </w:pPr>
      <w:ins w:id="2509" w:author="Tekijä">
        <w:r>
          <w:t xml:space="preserve">Teksti kopioidaan päivitysaikana ajantasaisesta lääkityskoosteesta ja sitä käyttäjä voi editoida. Ajatuksena tämä lista päivitetään aina, kun </w:t>
        </w:r>
        <w:del w:id="2510" w:author="Tekijä">
          <w:r w:rsidDel="00D06DD0">
            <w:delText>THS</w:delText>
          </w:r>
        </w:del>
        <w:r w:rsidR="00D06DD0">
          <w:t>Terveys- ja hoitosuunnitelmaa</w:t>
        </w:r>
        <w:del w:id="2511" w:author="Tekijä">
          <w:r w:rsidDel="00D06DD0">
            <w:delText>:ä</w:delText>
          </w:r>
        </w:del>
        <w:r>
          <w:t xml:space="preserve"> potilaalle päivitetään.</w:t>
        </w:r>
      </w:ins>
    </w:p>
    <w:p w14:paraId="57F4427A" w14:textId="77777777" w:rsidR="00045EB6" w:rsidRPr="001D5498" w:rsidDel="00F9188C" w:rsidRDefault="00045EB6" w:rsidP="00045EB6">
      <w:pPr>
        <w:rPr>
          <w:del w:id="2512" w:author="Tekijä"/>
        </w:rPr>
      </w:pPr>
      <w:del w:id="2513" w:author="Tekijä">
        <w:r w:rsidDel="00F9188C">
          <w:delText xml:space="preserve">Value-elementin </w:delText>
        </w:r>
        <w:r w:rsidRPr="001D5498" w:rsidDel="00F9188C">
          <w:delText>original</w:delText>
        </w:r>
        <w:r w:rsidDel="00F9188C">
          <w:delText>Text/reference-elementistä viitataan käyttäjän syöttämään tekstiin. Teksti kopioidaan lääkityslistasta ja sitä voidaan editoida.</w:delText>
        </w:r>
      </w:del>
    </w:p>
    <w:p w14:paraId="50A71C4F" w14:textId="77777777" w:rsidR="00045EB6" w:rsidDel="00F9188C" w:rsidRDefault="00045EB6" w:rsidP="00045EB6">
      <w:pPr>
        <w:rPr>
          <w:del w:id="2514" w:author="Tekijä"/>
        </w:rPr>
      </w:pPr>
    </w:p>
    <w:p w14:paraId="35F5E24F" w14:textId="77777777" w:rsidR="00045EB6" w:rsidDel="00F9188C" w:rsidRDefault="009C7BE4" w:rsidP="00045EB6">
      <w:pPr>
        <w:rPr>
          <w:del w:id="2515" w:author="Tekijä"/>
        </w:rPr>
      </w:pPr>
      <w:del w:id="2516" w:author="Tekijä">
        <w:r w:rsidDel="00F9188C">
          <w:delText>Observation/reference-elementtiin sijoitetaan viittaus lääkityslistaan s</w:delText>
        </w:r>
        <w:r w:rsidR="00045EB6" w:rsidDel="00F9188C">
          <w:delText>iinä vaiheessa</w:delText>
        </w:r>
        <w:r w:rsidDel="00F9188C">
          <w:delText>,</w:delText>
        </w:r>
        <w:r w:rsidR="00045EB6" w:rsidDel="00F9188C">
          <w:delText xml:space="preserve"> kun potilaan ajantasa</w:delText>
        </w:r>
        <w:r w:rsidR="004F5B1B" w:rsidDel="00F9188C">
          <w:delText>inen lääkitys</w:delText>
        </w:r>
        <w:r w:rsidR="00045EB6" w:rsidDel="00F9188C">
          <w:delText>lista on saatavissa tiedonhallintapalvelusta</w:delText>
        </w:r>
        <w:r w:rsidDel="00F9188C">
          <w:delText>.</w:delText>
        </w:r>
        <w:r w:rsidR="00045EB6" w:rsidDel="00F9188C">
          <w:delText xml:space="preserve"> Tässä vaiheessa tekstimuotoon ei enää syötetä tekstiä.</w:delText>
        </w:r>
      </w:del>
    </w:p>
    <w:p w14:paraId="34F7C1D9" w14:textId="77777777" w:rsidR="00045EB6" w:rsidRDefault="00045EB6" w:rsidP="00045E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045EB6" w:rsidRPr="00F9188C" w14:paraId="16AFE3DD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470CF" w14:textId="77777777" w:rsidR="00F9188C" w:rsidRPr="00F9188C" w:rsidRDefault="00F9188C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ins w:id="251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518" w:author="Tekijä">
              <w:r w:rsidRPr="00F9188C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text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33F879E9" w14:textId="77777777" w:rsidR="00F9188C" w:rsidRPr="00F9188C" w:rsidRDefault="00F9188C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ins w:id="251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520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F9188C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F9188C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ID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F9188C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OID1.2.246.10.1234567.11.2014.300.58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"&gt;</w:t>
              </w:r>
            </w:ins>
          </w:p>
          <w:p w14:paraId="5E69A8C6" w14:textId="77777777" w:rsidR="00F9188C" w:rsidRPr="00F9188C" w:rsidRDefault="00F9188C" w:rsidP="00F9188C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ins w:id="252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522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F9188C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lista potilaan lääkityksestä, joka on terveys- ja hoitosuunnitelman laatimisen hetkellä ajankohtainen ja voimassaoleva. Haetaan täyttöhetkellä lääkityskoosteelta tähän ja käyttäjä voi muokata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167C9890" w14:textId="77777777" w:rsidR="00F9188C" w:rsidRPr="009876F0" w:rsidRDefault="00F9188C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ins w:id="252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524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9876F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content</w:t>
              </w:r>
              <w:r w:rsidRPr="009876F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9876F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styleCode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9876F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xUnstructured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"&gt;</w:t>
              </w:r>
            </w:ins>
          </w:p>
          <w:p w14:paraId="44F57D9E" w14:textId="77777777" w:rsidR="00F9188C" w:rsidRPr="00F9188C" w:rsidRDefault="00F9188C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ins w:id="252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526" w:author="Tekijä">
              <w:r w:rsidRPr="009876F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content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Lääkityslista 13.3.2014: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content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&gt;&lt;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br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/&gt;</w:t>
              </w:r>
            </w:ins>
          </w:p>
          <w:p w14:paraId="18E0DDCF" w14:textId="77777777" w:rsidR="00F9188C" w:rsidRPr="00F9188C" w:rsidRDefault="00F9188C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ins w:id="252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528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content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Seloken tabl 50mg 1 tabl x 2 /vrk p.o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content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&gt;&lt;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br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/&gt;</w:t>
              </w:r>
            </w:ins>
          </w:p>
          <w:p w14:paraId="05AA05A6" w14:textId="77777777" w:rsidR="00F9188C" w:rsidRPr="00F9188C" w:rsidRDefault="00F9188C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ins w:id="252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530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content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Actrapid erillisen ohjeen mukaan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content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&gt;&lt;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br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/&gt;</w:t>
              </w:r>
            </w:ins>
          </w:p>
          <w:p w14:paraId="66A774AA" w14:textId="77777777" w:rsidR="00F9188C" w:rsidRPr="00F9188C" w:rsidRDefault="00F9188C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ins w:id="253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532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content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&gt;&lt;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br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/&gt;</w:t>
              </w:r>
            </w:ins>
          </w:p>
          <w:p w14:paraId="413382E9" w14:textId="77777777" w:rsidR="00F9188C" w:rsidRPr="00F9188C" w:rsidRDefault="00F9188C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ins w:id="253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534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703206B9" w14:textId="77777777" w:rsidR="00F9188C" w:rsidRPr="00F9188C" w:rsidRDefault="00F9188C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ins w:id="253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536" w:author="Tekijä">
              <w:r w:rsidRPr="00F9188C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text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4A38DE7E" w14:textId="77777777" w:rsidR="00F9188C" w:rsidRPr="00F9188C" w:rsidRDefault="00F9188C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ins w:id="253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538" w:author="Tekijä">
              <w:r w:rsidRPr="00F9188C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entry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02BC6836" w14:textId="77777777" w:rsidR="00F9188C" w:rsidRPr="00F9188C" w:rsidRDefault="00F9188C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ins w:id="253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540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F9188C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määrittelyn versio, jonka mukaisesti entry tehty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10F68A54" w14:textId="77777777" w:rsidR="00F9188C" w:rsidRPr="00F9188C" w:rsidRDefault="00F9188C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ins w:id="254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542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templateId</w:t>
              </w:r>
              <w:r w:rsidRPr="00F9188C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9188C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root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1.2.246.777.11.2015.X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5D258086" w14:textId="77777777" w:rsidR="00F9188C" w:rsidRPr="00F9188C" w:rsidRDefault="00F9188C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ins w:id="254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544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F9188C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9188C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9188C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9188C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02C07484" w14:textId="77777777" w:rsidR="00F9188C" w:rsidRPr="00F9188C" w:rsidRDefault="00F9188C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ins w:id="254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546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F9188C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9188C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605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9188C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9188C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1.2.246.6.12.2002.345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9188C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9188C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Lääkityslista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2C42ABA5" w14:textId="77777777" w:rsidR="00F9188C" w:rsidRPr="00F9188C" w:rsidRDefault="00F9188C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ins w:id="254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548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4BF9B8F" w14:textId="77777777" w:rsidR="00F9188C" w:rsidRPr="00F9188C" w:rsidRDefault="00F9188C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ins w:id="254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550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F9188C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9188C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#OID1.2.246.10.1234567.11.2014.300.58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15BF736D" w14:textId="77777777" w:rsidR="00F9188C" w:rsidRPr="00F9188C" w:rsidRDefault="00F9188C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ins w:id="255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552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CBBD218" w14:textId="77777777" w:rsidR="00F9188C" w:rsidRPr="00F9188C" w:rsidRDefault="00F9188C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ins w:id="255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554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C77D714" w14:textId="77777777" w:rsidR="00045EB6" w:rsidRPr="00F9188C" w:rsidDel="00F9188C" w:rsidRDefault="00F9188C" w:rsidP="00F9188C">
            <w:pPr>
              <w:suppressAutoHyphens/>
              <w:autoSpaceDE w:val="0"/>
              <w:autoSpaceDN w:val="0"/>
              <w:adjustRightInd w:val="0"/>
              <w:rPr>
                <w:del w:id="2555" w:author="Tekijä"/>
                <w:rFonts w:ascii="Courier New" w:hAnsi="Courier New" w:cs="Courier New"/>
                <w:color w:val="000000"/>
                <w:sz w:val="18"/>
                <w:highlight w:val="white"/>
                <w:lang w:val="fr-FR" w:eastAsia="fi-FI"/>
              </w:rPr>
            </w:pPr>
            <w:ins w:id="2556" w:author="Tekijä"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  <w:del w:id="2557" w:author="Tekijä">
              <w:r w:rsidR="00045EB6"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&lt;</w:delText>
              </w:r>
              <w:r w:rsidR="00045EB6" w:rsidRPr="00F9188C" w:rsidDel="00F9188C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 w:eastAsia="fi-FI"/>
                </w:rPr>
                <w:delText>observation</w:delText>
              </w:r>
              <w:r w:rsidR="00AE4B49" w:rsidRPr="00F9188C" w:rsidDel="00F9188C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 w:eastAsia="fi-FI"/>
                </w:rPr>
                <w:delText xml:space="preserve"> </w:delText>
              </w:r>
              <w:r w:rsidR="00AE4B49" w:rsidRPr="00F9188C" w:rsidDel="00F9188C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>classCode</w:delText>
              </w:r>
              <w:r w:rsidR="00AE4B49"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AE4B49"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OBS</w:delText>
              </w:r>
              <w:r w:rsidR="00AE4B49"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</w:delText>
              </w:r>
              <w:r w:rsidR="00AE4B49" w:rsidRPr="00F9188C" w:rsidDel="00F9188C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 xml:space="preserve"> moodCode</w:delText>
              </w:r>
              <w:r w:rsidR="00AE4B49"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AE4B49"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EVN</w:delText>
              </w:r>
              <w:r w:rsidR="00AE4B49"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"&gt;</w:delText>
              </w:r>
            </w:del>
          </w:p>
          <w:p w14:paraId="1C831DEB" w14:textId="77777777" w:rsidR="00045EB6" w:rsidRPr="00F9188C" w:rsidDel="00F9188C" w:rsidRDefault="00045EB6" w:rsidP="00F9188C">
            <w:pPr>
              <w:suppressAutoHyphens/>
              <w:autoSpaceDE w:val="0"/>
              <w:autoSpaceDN w:val="0"/>
              <w:adjustRightInd w:val="0"/>
              <w:rPr>
                <w:del w:id="2558" w:author="Tekijä"/>
                <w:rFonts w:ascii="Courier New" w:hAnsi="Courier New" w:cs="Courier New"/>
                <w:color w:val="0000FF"/>
                <w:sz w:val="18"/>
                <w:highlight w:val="white"/>
                <w:lang w:val="fr-FR" w:eastAsia="fi-FI"/>
              </w:rPr>
            </w:pPr>
            <w:del w:id="2559" w:author="Tekijä"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      &lt;</w:delText>
              </w:r>
              <w:r w:rsidRPr="00F9188C" w:rsidDel="00F9188C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 w:eastAsia="fi-FI"/>
                </w:rPr>
                <w:delText>code</w:delText>
              </w:r>
              <w:r w:rsidRPr="00F9188C" w:rsidDel="00F9188C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 w:eastAsia="fi-FI"/>
                </w:rPr>
                <w:delText xml:space="preserve"> code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="</w:delText>
              </w:r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 w:eastAsia="fi-FI"/>
                </w:rPr>
                <w:delText>60</w:delText>
              </w:r>
              <w:r w:rsidR="004F5B1B"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 w:eastAsia="fi-FI"/>
                </w:rPr>
                <w:delText>5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"</w:delText>
              </w:r>
              <w:r w:rsidRPr="00F9188C" w:rsidDel="00F9188C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 w:eastAsia="fi-FI"/>
                </w:rPr>
                <w:delText xml:space="preserve"> codeSystem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="</w:delText>
              </w:r>
              <w:r w:rsidRPr="00F9188C" w:rsidDel="00F9188C">
                <w:rPr>
                  <w:rFonts w:ascii="Courier New" w:hAnsi="Courier New" w:cs="Courier New"/>
                  <w:sz w:val="18"/>
                  <w:lang w:val="fr-FR" w:eastAsia="fi-FI"/>
                </w:rPr>
                <w:delText>1.2.246.6.12.2002.323.2012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"/&gt;</w:delText>
              </w:r>
            </w:del>
          </w:p>
          <w:p w14:paraId="6D1F7964" w14:textId="77777777" w:rsidR="00045EB6" w:rsidRPr="00F9188C" w:rsidDel="00F9188C" w:rsidRDefault="00045EB6" w:rsidP="00F9188C">
            <w:pPr>
              <w:suppressAutoHyphens/>
              <w:autoSpaceDE w:val="0"/>
              <w:autoSpaceDN w:val="0"/>
              <w:adjustRightInd w:val="0"/>
              <w:rPr>
                <w:del w:id="2560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2561" w:author="Tekijä"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      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</w:delText>
              </w:r>
              <w:r w:rsidRPr="00F9188C" w:rsidDel="00F9188C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text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&gt;</w:delText>
              </w:r>
            </w:del>
          </w:p>
          <w:p w14:paraId="6B80D3EE" w14:textId="77777777" w:rsidR="00045EB6" w:rsidRPr="00F9188C" w:rsidDel="00F9188C" w:rsidRDefault="00045EB6" w:rsidP="00F9188C">
            <w:pPr>
              <w:suppressAutoHyphens/>
              <w:autoSpaceDE w:val="0"/>
              <w:autoSpaceDN w:val="0"/>
              <w:adjustRightInd w:val="0"/>
              <w:rPr>
                <w:del w:id="2562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2563" w:author="Tekijä"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 xml:space="preserve">           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</w:delText>
              </w:r>
              <w:r w:rsidRPr="00F9188C" w:rsidDel="00F9188C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reference</w:delText>
              </w:r>
              <w:r w:rsidRPr="00F9188C" w:rsidDel="00F9188C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GB" w:eastAsia="fi-FI"/>
                </w:rPr>
                <w:delText xml:space="preserve"> value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="</w:delText>
              </w:r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>#OID1.2.</w:delText>
              </w:r>
              <w:r w:rsidR="004F5B1B"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>246.10.123456.11.2012.160.7</w:delText>
              </w:r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>1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"/&gt;</w:delText>
              </w:r>
            </w:del>
          </w:p>
          <w:p w14:paraId="484F5329" w14:textId="77777777" w:rsidR="00045EB6" w:rsidRPr="00F9188C" w:rsidDel="00F9188C" w:rsidRDefault="00045EB6" w:rsidP="00F9188C">
            <w:pPr>
              <w:suppressAutoHyphens/>
              <w:autoSpaceDE w:val="0"/>
              <w:autoSpaceDN w:val="0"/>
              <w:adjustRightInd w:val="0"/>
              <w:rPr>
                <w:del w:id="2564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2565" w:author="Tekijä"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 xml:space="preserve">       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&lt;/</w:delText>
              </w:r>
              <w:r w:rsidRPr="00F9188C" w:rsidDel="00F9188C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text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&gt;</w:delText>
              </w:r>
            </w:del>
          </w:p>
          <w:p w14:paraId="263635EC" w14:textId="77777777" w:rsidR="00045EB6" w:rsidRPr="00F9188C" w:rsidDel="00F9188C" w:rsidRDefault="00045EB6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del w:id="2566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2567" w:author="Tekijä"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 w:eastAsia="fi-FI"/>
                </w:rPr>
                <w:delText xml:space="preserve">       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F9188C" w:rsidDel="00F9188C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value</w:delText>
              </w:r>
              <w:r w:rsidRPr="00F9188C" w:rsidDel="00F9188C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xsi:type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CV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Pr="00F9188C" w:rsidDel="00F9188C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nullFlavor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="00495FC8"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UNK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"&gt;</w:delText>
              </w:r>
            </w:del>
          </w:p>
          <w:p w14:paraId="08BF530A" w14:textId="77777777" w:rsidR="00045EB6" w:rsidRPr="00F9188C" w:rsidDel="00F9188C" w:rsidRDefault="00045EB6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del w:id="2568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2569" w:author="Tekijä"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     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F9188C" w:rsidDel="00F9188C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originalText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2EE151DE" w14:textId="77777777" w:rsidR="00045EB6" w:rsidRPr="00F9188C" w:rsidDel="00F9188C" w:rsidRDefault="00045EB6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del w:id="2570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2571" w:author="Tekijä"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F9188C" w:rsidDel="00F9188C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reference</w:delText>
              </w:r>
              <w:r w:rsidRPr="00F9188C" w:rsidDel="00F9188C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value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#OID1.2.246.10.123456.11.2012.160.</w:delText>
              </w:r>
              <w:r w:rsidR="004F5B1B"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7</w:delText>
              </w:r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1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"/&gt;</w:delText>
              </w:r>
            </w:del>
          </w:p>
          <w:p w14:paraId="150E8413" w14:textId="77777777" w:rsidR="00045EB6" w:rsidRPr="00F9188C" w:rsidDel="00F9188C" w:rsidRDefault="00045EB6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del w:id="2572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2573" w:author="Tekijä"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&lt;/</w:delText>
              </w:r>
              <w:r w:rsidRPr="00F9188C" w:rsidDel="00F9188C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originalText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68ED78E2" w14:textId="77777777" w:rsidR="00045EB6" w:rsidRPr="00F9188C" w:rsidDel="00F9188C" w:rsidRDefault="00045EB6" w:rsidP="00F9188C">
            <w:pPr>
              <w:suppressAutoHyphens/>
              <w:autoSpaceDE w:val="0"/>
              <w:autoSpaceDN w:val="0"/>
              <w:adjustRightInd w:val="0"/>
              <w:rPr>
                <w:del w:id="2574" w:author="Tekijä"/>
                <w:rFonts w:ascii="Courier New" w:hAnsi="Courier New" w:cs="Courier New"/>
                <w:color w:val="0000FF"/>
                <w:sz w:val="18"/>
                <w:highlight w:val="white"/>
              </w:rPr>
            </w:pPr>
            <w:del w:id="2575" w:author="Tekijä"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&lt;/</w:delText>
              </w:r>
              <w:r w:rsidRPr="00F9188C" w:rsidDel="00F9188C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delText>value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&gt;</w:delText>
              </w:r>
            </w:del>
          </w:p>
          <w:p w14:paraId="794367D7" w14:textId="77777777" w:rsidR="00045EB6" w:rsidRPr="00F9188C" w:rsidDel="00F9188C" w:rsidRDefault="00045EB6" w:rsidP="00F9188C">
            <w:pPr>
              <w:suppressAutoHyphens/>
              <w:autoSpaceDE w:val="0"/>
              <w:autoSpaceDN w:val="0"/>
              <w:adjustRightInd w:val="0"/>
              <w:rPr>
                <w:del w:id="2576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2577" w:author="Tekijä"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highlight w:val="white"/>
                  <w:lang w:eastAsia="fi-FI"/>
                </w:rPr>
                <w:delText xml:space="preserve">      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</w:delText>
              </w:r>
              <w:r w:rsidRPr="00F9188C" w:rsidDel="00F9188C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reference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/&gt;</w:delText>
              </w:r>
            </w:del>
          </w:p>
          <w:p w14:paraId="29F398F8" w14:textId="77777777" w:rsidR="00045EB6" w:rsidRPr="00F9188C" w:rsidDel="00F9188C" w:rsidRDefault="00045EB6" w:rsidP="00F9188C">
            <w:pPr>
              <w:suppressAutoHyphens/>
              <w:autoSpaceDE w:val="0"/>
              <w:autoSpaceDN w:val="0"/>
              <w:adjustRightInd w:val="0"/>
              <w:rPr>
                <w:del w:id="2578" w:author="Tekijä"/>
                <w:rFonts w:ascii="Courier New" w:hAnsi="Courier New" w:cs="Courier New"/>
                <w:color w:val="000000"/>
                <w:sz w:val="18"/>
                <w:highlight w:val="white"/>
                <w:lang w:eastAsia="fi-FI"/>
              </w:rPr>
            </w:pPr>
            <w:del w:id="2579" w:author="Tekijä"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eastAsia="fi-FI"/>
                </w:rPr>
                <w:delText>&lt;/</w:delText>
              </w:r>
              <w:r w:rsidRPr="00F9188C" w:rsidDel="00F9188C">
                <w:rPr>
                  <w:rFonts w:ascii="Courier New" w:hAnsi="Courier New" w:cs="Courier New"/>
                  <w:color w:val="800000"/>
                  <w:sz w:val="18"/>
                  <w:highlight w:val="white"/>
                  <w:lang w:eastAsia="fi-FI"/>
                </w:rPr>
                <w:delText>observation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highlight w:val="white"/>
                  <w:lang w:eastAsia="fi-FI"/>
                </w:rPr>
                <w:delText>&gt;</w:delText>
              </w:r>
            </w:del>
          </w:p>
          <w:p w14:paraId="0140314C" w14:textId="77777777" w:rsidR="00045EB6" w:rsidRPr="00F9188C" w:rsidRDefault="00045EB6" w:rsidP="00F9188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</w:p>
        </w:tc>
      </w:tr>
    </w:tbl>
    <w:p w14:paraId="74C5520D" w14:textId="77777777" w:rsidR="00045EB6" w:rsidRPr="00A35135" w:rsidRDefault="00045EB6" w:rsidP="00045EB6"/>
    <w:p w14:paraId="50E9ADFA" w14:textId="77777777" w:rsidR="00045EB6" w:rsidRPr="00CC3AB4" w:rsidDel="00F9188C" w:rsidRDefault="009C7BE4" w:rsidP="00045EB6">
      <w:pPr>
        <w:rPr>
          <w:del w:id="2580" w:author="Tekijä"/>
        </w:rPr>
      </w:pPr>
      <w:del w:id="2581" w:author="Tekijä">
        <w:r w:rsidDel="00F9188C">
          <w:delText>Lääkityslistaviittaus on rakenteeltaan samanlainen kuin viittaus diagnoosilistaan.</w:delText>
        </w:r>
      </w:del>
    </w:p>
    <w:p w14:paraId="2FC42B9C" w14:textId="77777777" w:rsidR="00045EB6" w:rsidDel="00F9188C" w:rsidRDefault="00045EB6" w:rsidP="00045EB6">
      <w:pPr>
        <w:rPr>
          <w:del w:id="2582" w:author="Tekijä"/>
        </w:rPr>
      </w:pPr>
    </w:p>
    <w:p w14:paraId="13C9C6B5" w14:textId="77777777" w:rsidR="004F5B1B" w:rsidRPr="00BE3438" w:rsidDel="00F9188C" w:rsidRDefault="004F5B1B" w:rsidP="00045EB6">
      <w:pPr>
        <w:rPr>
          <w:del w:id="2583" w:author="Tekijä"/>
        </w:rPr>
      </w:pPr>
    </w:p>
    <w:p w14:paraId="3ED8C8B9" w14:textId="77777777" w:rsidR="00A90DAE" w:rsidRPr="00BE3438" w:rsidRDefault="00A90DAE" w:rsidP="00A90DAE"/>
    <w:p w14:paraId="1D99392D" w14:textId="77777777" w:rsidR="00A90DAE" w:rsidRPr="00DE2D98" w:rsidRDefault="004A6880" w:rsidP="00A90DAE">
      <w:pPr>
        <w:pStyle w:val="Otsikko2"/>
      </w:pPr>
      <w:bookmarkStart w:id="2584" w:name="_Toc412718388"/>
      <w:r>
        <w:t>Hoitosuunnitelman lisätiedot</w:t>
      </w:r>
      <w:bookmarkEnd w:id="2584"/>
    </w:p>
    <w:p w14:paraId="1A333044" w14:textId="77777777" w:rsidR="00A90DAE" w:rsidRPr="00107B2F" w:rsidRDefault="00A90DAE" w:rsidP="00A90DAE">
      <w:pPr>
        <w:jc w:val="left"/>
      </w:pPr>
    </w:p>
    <w:p w14:paraId="38CF6E08" w14:textId="77777777" w:rsidR="00A90DAE" w:rsidRPr="002E3802" w:rsidRDefault="004A6880" w:rsidP="00A90DAE">
      <w:r>
        <w:rPr>
          <w:rStyle w:val="Sivunumero"/>
        </w:rPr>
        <w:t>Hoitosuunnitelman lisätiedot</w:t>
      </w:r>
      <w:r w:rsidR="00A90DAE">
        <w:rPr>
          <w:rStyle w:val="Sivunumero"/>
        </w:rPr>
        <w:t xml:space="preserve"> </w:t>
      </w:r>
      <w:r w:rsidR="00D12A46">
        <w:t>aloittavat</w:t>
      </w:r>
      <w:r w:rsidR="00A90DAE">
        <w:t xml:space="preserve"> oman</w:t>
      </w:r>
      <w:r w:rsidR="00A90DAE" w:rsidRPr="002E3802">
        <w:t xml:space="preserve"> otsikkotasonsa.</w:t>
      </w:r>
    </w:p>
    <w:p w14:paraId="08BCEDC5" w14:textId="77777777" w:rsidR="00A90DAE" w:rsidRPr="00A56792" w:rsidRDefault="00A90DAE" w:rsidP="00A90DAE"/>
    <w:p w14:paraId="52FA4F45" w14:textId="77777777" w:rsidR="00A90DAE" w:rsidRPr="00A90DAE" w:rsidRDefault="00A90DAE" w:rsidP="00A90DAE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 w:rsidR="00D12A46">
        <w:t>muu merkintä</w:t>
      </w:r>
      <w:r w:rsidR="009C7BE4">
        <w:t>”</w:t>
      </w:r>
      <w:r w:rsidR="00D12A46">
        <w:t>, jonka koodi on 76</w:t>
      </w:r>
      <w:r>
        <w:t>.</w:t>
      </w:r>
    </w:p>
    <w:p w14:paraId="67BFE673" w14:textId="77777777" w:rsidR="00A90DAE" w:rsidRDefault="00A90DAE" w:rsidP="00A90D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A90DAE" w:rsidRPr="00A90DAE" w14:paraId="42A535AE" w14:textId="77777777" w:rsidTr="00C44BB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C88E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E32D650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del w:id="2585" w:author="Tekijä">
              <w:r w:rsidRPr="004A6F7E" w:rsidDel="00F9188C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Pr="004A6F7E" w:rsidDel="00F9188C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ID</w:delText>
              </w:r>
              <w:r w:rsidRPr="004A6F7E" w:rsidDel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Pr="004A6F7E" w:rsidDel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OID1.2.246.10.1234567.11.2012.160.80</w:delText>
              </w:r>
              <w:r w:rsidRPr="004A6F7E" w:rsidDel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</w:delText>
              </w:r>
            </w:del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F549606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B3632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76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Muu merkintä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B0C51A7" w14:textId="77777777" w:rsidR="00A90DAE" w:rsidRPr="00A90DAE" w:rsidRDefault="00A90DAE" w:rsidP="00F9188C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A90DA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del w:id="2586" w:author="Tekijä">
              <w:r w:rsidDel="00F9188C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Hoitosuunnitelman</w:delText>
              </w:r>
              <w:r w:rsidRPr="00A90DAE" w:rsidDel="00F9188C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 xml:space="preserve"> </w:delText>
              </w:r>
              <w:r w:rsidR="004A6880" w:rsidDel="00F9188C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lisätiedot</w:delText>
              </w:r>
            </w:del>
            <w:ins w:id="2587" w:author="Tekijä">
              <w:r w:rsidR="00F9188C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Muu merkintä</w:t>
              </w:r>
            </w:ins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A90DA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57092F06" w14:textId="77777777" w:rsidR="00A90DAE" w:rsidRPr="00A90DAE" w:rsidRDefault="00A90DAE" w:rsidP="00A90DAE"/>
    <w:p w14:paraId="165DD8B7" w14:textId="77777777" w:rsidR="00A90DAE" w:rsidRDefault="004A6880" w:rsidP="00A90DAE">
      <w:pPr>
        <w:pStyle w:val="Otsikko3"/>
        <w:rPr>
          <w:lang w:val="fi-FI"/>
        </w:rPr>
      </w:pPr>
      <w:bookmarkStart w:id="2588" w:name="_Toc412718389"/>
      <w:r>
        <w:rPr>
          <w:lang w:val="fi-FI"/>
        </w:rPr>
        <w:t>Hoitosuunnitelman lisätiedot</w:t>
      </w:r>
      <w:bookmarkEnd w:id="2588"/>
      <w:r w:rsidR="00A90DAE" w:rsidRPr="00107B2F">
        <w:rPr>
          <w:lang w:val="fi-FI"/>
        </w:rPr>
        <w:t xml:space="preserve"> </w:t>
      </w:r>
      <w:del w:id="2589" w:author="Tekijä">
        <w:r w:rsidR="00A90DAE" w:rsidRPr="00107B2F" w:rsidDel="00F9188C">
          <w:rPr>
            <w:lang w:val="fi-FI"/>
          </w:rPr>
          <w:delText>tekstinä</w:delText>
        </w:r>
      </w:del>
    </w:p>
    <w:p w14:paraId="294FAEA9" w14:textId="77777777" w:rsidR="00A90DAE" w:rsidRDefault="00A90DAE" w:rsidP="00A90DAE">
      <w:r>
        <w:t>Käyttäjän syöttämä teksti sijoitetaan section/text:iin.</w:t>
      </w:r>
      <w:ins w:id="2590" w:author="Tekijä">
        <w:r w:rsidR="006F5854" w:rsidRPr="006F5854">
          <w:t xml:space="preserve"> </w:t>
        </w:r>
        <w:r w:rsidR="006F5854">
          <w:t>Lisätiedot voivat sisältää mm. potilaan riskitietoja.</w:t>
        </w:r>
      </w:ins>
    </w:p>
    <w:p w14:paraId="70EC5C7D" w14:textId="77777777" w:rsidR="00A90DAE" w:rsidRPr="006A5367" w:rsidRDefault="00A90DAE" w:rsidP="00A90DAE"/>
    <w:p w14:paraId="36A5121C" w14:textId="77777777" w:rsidR="00A90DAE" w:rsidRPr="001D5498" w:rsidRDefault="00A90DAE" w:rsidP="00A90DAE">
      <w:r>
        <w:t>Entry aloitetaan observation-elementellä, jossa code-element</w:t>
      </w:r>
      <w:r w:rsidR="004A6880">
        <w:t>tiin asetetaan kenttäkoodi 601.</w:t>
      </w:r>
      <w:r>
        <w:t xml:space="preserve"> Kenttäkoodin koodisto on </w:t>
      </w:r>
      <w:r w:rsidR="00AF5158">
        <w:t>1.2.246.6.12.2002.</w:t>
      </w:r>
      <w:del w:id="2591" w:author="Tekijä">
        <w:r w:rsidR="00AF5158" w:rsidDel="00F9188C">
          <w:delText>323.2012</w:delText>
        </w:r>
      </w:del>
      <w:ins w:id="2592" w:author="Tekijä">
        <w:r w:rsidR="00F9188C">
          <w:t>345</w:t>
        </w:r>
      </w:ins>
      <w:r>
        <w:t>. Text-elementistä viitataan tämän tietokokonaisuuden section/text-OID:iin.</w:t>
      </w:r>
      <w:del w:id="2593" w:author="Tekijä">
        <w:r w:rsidDel="006F5854">
          <w:delText xml:space="preserve"> Value-elementin </w:delText>
        </w:r>
        <w:r w:rsidRPr="001D5498" w:rsidDel="006F5854">
          <w:delText>original</w:delText>
        </w:r>
        <w:r w:rsidDel="006F5854">
          <w:delText>Text/reference-elementistä viitataan käyt</w:delText>
        </w:r>
        <w:r w:rsidR="004C2906" w:rsidDel="006F5854">
          <w:delText xml:space="preserve">täjän syöttämään </w:delText>
        </w:r>
        <w:r w:rsidDel="006F5854">
          <w:delText>tekstiin.</w:delText>
        </w:r>
      </w:del>
      <w:r w:rsidR="008529F6">
        <w:t xml:space="preserve"> </w:t>
      </w:r>
      <w:del w:id="2594" w:author="Tekijä">
        <w:r w:rsidR="008529F6" w:rsidDel="006F5854">
          <w:delText>Lisätiedot voivat sisältää mm. potilaan riskitietoja.</w:delText>
        </w:r>
      </w:del>
    </w:p>
    <w:p w14:paraId="75B488D2" w14:textId="77777777" w:rsidR="00A90DAE" w:rsidRDefault="00A90DAE" w:rsidP="00A90DAE"/>
    <w:p w14:paraId="29F1D986" w14:textId="77777777" w:rsidR="00A90DAE" w:rsidDel="006F5854" w:rsidRDefault="00A90DAE" w:rsidP="00A90DAE">
      <w:pPr>
        <w:rPr>
          <w:del w:id="2595" w:author="Tekijä"/>
        </w:rPr>
      </w:pPr>
      <w:del w:id="2596" w:author="Tekijä">
        <w:r w:rsidDel="006F5854">
          <w:delText>Tässä vaiheessa rakenteinen entry ei ole oleellinen, koska hoi</w:delText>
        </w:r>
        <w:r w:rsidR="004A6880" w:rsidDel="006F5854">
          <w:delText>tosuun</w:delText>
        </w:r>
        <w:r w:rsidR="004C2906" w:rsidDel="006F5854">
          <w:delText>n</w:delText>
        </w:r>
        <w:r w:rsidR="004A6880" w:rsidDel="006F5854">
          <w:delText>itelman lisä</w:delText>
        </w:r>
        <w:r w:rsidR="009C7BE4" w:rsidDel="006F5854">
          <w:delText>tiedot ovat</w:delText>
        </w:r>
        <w:r w:rsidDel="006F5854">
          <w:delText xml:space="preserve"> kokonaan tekstiä. Entry-määrittely on tehty yhdenmukaisuuden vuoksi ja sen avulla on varauduttu myös mahdollisesti tulevaisuudessa lisättäviin rakenteisiin tietoihin.</w:delText>
        </w:r>
      </w:del>
    </w:p>
    <w:p w14:paraId="3E32BF9F" w14:textId="77777777" w:rsidR="00A90DAE" w:rsidDel="006F5854" w:rsidRDefault="00A90DAE" w:rsidP="00A90DAE">
      <w:pPr>
        <w:rPr>
          <w:del w:id="2597" w:author="Tekijä"/>
        </w:rPr>
      </w:pPr>
      <w:del w:id="2598" w:author="Tekijä">
        <w:r w:rsidDel="006F5854">
          <w:delText xml:space="preserve"> </w:delText>
        </w:r>
      </w:del>
    </w:p>
    <w:p w14:paraId="3BEE1DB7" w14:textId="77777777" w:rsidR="00A90DAE" w:rsidDel="006F5854" w:rsidRDefault="00A90DAE" w:rsidP="00A90DAE">
      <w:pPr>
        <w:rPr>
          <w:del w:id="2599" w:author="Tekijä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A90DAE" w:rsidRPr="00F9188C" w14:paraId="09F215A4" w14:textId="77777777" w:rsidTr="00C44BB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6BEFC" w14:textId="77777777" w:rsidR="00F9188C" w:rsidRPr="00F9188C" w:rsidRDefault="00F9188C" w:rsidP="00F9188C">
            <w:pPr>
              <w:autoSpaceDE w:val="0"/>
              <w:autoSpaceDN w:val="0"/>
              <w:adjustRightInd w:val="0"/>
              <w:jc w:val="left"/>
              <w:rPr>
                <w:ins w:id="260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01" w:author="Tekijä"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entry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6D09AAA7" w14:textId="77777777" w:rsidR="00F9188C" w:rsidRPr="00F9188C" w:rsidRDefault="00F9188C" w:rsidP="00F9188C">
            <w:pPr>
              <w:autoSpaceDE w:val="0"/>
              <w:autoSpaceDN w:val="0"/>
              <w:adjustRightInd w:val="0"/>
              <w:jc w:val="left"/>
              <w:rPr>
                <w:ins w:id="260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03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F918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määrittelyn versio, jonka mukaisesti entry tehty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26E4B218" w14:textId="77777777" w:rsidR="00F9188C" w:rsidRPr="00F9188C" w:rsidRDefault="00F9188C" w:rsidP="00F9188C">
            <w:pPr>
              <w:autoSpaceDE w:val="0"/>
              <w:autoSpaceDN w:val="0"/>
              <w:adjustRightInd w:val="0"/>
              <w:jc w:val="left"/>
              <w:rPr>
                <w:ins w:id="260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05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templateId</w:t>
              </w:r>
              <w:r w:rsidRPr="00F918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9188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918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1.2.246.777.11.2015.X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E910C13" w14:textId="77777777" w:rsidR="00F9188C" w:rsidRPr="00F9188C" w:rsidRDefault="00F9188C" w:rsidP="00F9188C">
            <w:pPr>
              <w:autoSpaceDE w:val="0"/>
              <w:autoSpaceDN w:val="0"/>
              <w:adjustRightInd w:val="0"/>
              <w:jc w:val="left"/>
              <w:rPr>
                <w:ins w:id="260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07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F918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9188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918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918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9188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918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0D890813" w14:textId="77777777" w:rsidR="00F9188C" w:rsidRPr="00F9188C" w:rsidRDefault="00F9188C" w:rsidP="00F9188C">
            <w:pPr>
              <w:autoSpaceDE w:val="0"/>
              <w:autoSpaceDN w:val="0"/>
              <w:adjustRightInd w:val="0"/>
              <w:ind w:left="568" w:hanging="568"/>
              <w:jc w:val="left"/>
              <w:rPr>
                <w:ins w:id="260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09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F918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918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918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601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918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918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918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1.2.246.6.12.2002.345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918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918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918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Hoitosuunnitelman lisätiedot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5D078C34" w14:textId="77777777" w:rsidR="00F9188C" w:rsidRPr="00F9188C" w:rsidRDefault="00F9188C" w:rsidP="00F9188C">
            <w:pPr>
              <w:autoSpaceDE w:val="0"/>
              <w:autoSpaceDN w:val="0"/>
              <w:adjustRightInd w:val="0"/>
              <w:jc w:val="left"/>
              <w:rPr>
                <w:ins w:id="261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11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59A95CA" w14:textId="77777777" w:rsidR="00F9188C" w:rsidRPr="00F9188C" w:rsidRDefault="00F9188C" w:rsidP="00F9188C">
            <w:pPr>
              <w:autoSpaceDE w:val="0"/>
              <w:autoSpaceDN w:val="0"/>
              <w:adjustRightInd w:val="0"/>
              <w:jc w:val="left"/>
              <w:rPr>
                <w:ins w:id="261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13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F918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9188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918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#OID1.2.246.10.1234567.11.2014.300.58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6711345" w14:textId="77777777" w:rsidR="00F9188C" w:rsidRPr="00F9188C" w:rsidRDefault="00F9188C" w:rsidP="00F9188C">
            <w:pPr>
              <w:autoSpaceDE w:val="0"/>
              <w:autoSpaceDN w:val="0"/>
              <w:adjustRightInd w:val="0"/>
              <w:jc w:val="left"/>
              <w:rPr>
                <w:ins w:id="261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15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AFCE9FA" w14:textId="77777777" w:rsidR="00F9188C" w:rsidRPr="00F9188C" w:rsidRDefault="00F9188C" w:rsidP="00F9188C">
            <w:pPr>
              <w:autoSpaceDE w:val="0"/>
              <w:autoSpaceDN w:val="0"/>
              <w:adjustRightInd w:val="0"/>
              <w:jc w:val="left"/>
              <w:rPr>
                <w:ins w:id="261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17" w:author="Tekijä">
              <w:r w:rsidRPr="00F918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3A8E03B" w14:textId="77777777" w:rsidR="00A90DAE" w:rsidRPr="00F9188C" w:rsidDel="00F9188C" w:rsidRDefault="00F9188C" w:rsidP="00C44BBD">
            <w:pPr>
              <w:autoSpaceDE w:val="0"/>
              <w:autoSpaceDN w:val="0"/>
              <w:adjustRightInd w:val="0"/>
              <w:rPr>
                <w:del w:id="261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 w:eastAsia="fi-FI"/>
              </w:rPr>
            </w:pPr>
            <w:ins w:id="2619" w:author="Tekijä"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9188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</w:t>
              </w:r>
              <w:r w:rsidRPr="00F918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  <w:del w:id="2620" w:author="Tekijä">
              <w:r w:rsidR="00A90DAE"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&lt;</w:delText>
              </w:r>
              <w:r w:rsidR="00A90DAE" w:rsidRPr="00F9188C" w:rsidDel="00F9188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observation</w:delText>
              </w:r>
              <w:r w:rsidR="00AE4B49"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</w:delText>
              </w:r>
              <w:r w:rsidR="00AE4B49" w:rsidRPr="00F9188C" w:rsidDel="00F9188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>classCode</w:delText>
              </w:r>
              <w:r w:rsidR="00AE4B49"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AE4B49" w:rsidRPr="00F9188C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OBS</w:delText>
              </w:r>
              <w:r w:rsidR="00AE4B49"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="00AE4B49" w:rsidRPr="00F9188C" w:rsidDel="00F9188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moodCode</w:delText>
              </w:r>
              <w:r w:rsidR="00AE4B49"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AE4B49" w:rsidRPr="00F9188C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EVN</w:delText>
              </w:r>
              <w:r w:rsidR="00AE4B49"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"&gt;</w:delText>
              </w:r>
            </w:del>
          </w:p>
          <w:p w14:paraId="20AF0B0E" w14:textId="77777777" w:rsidR="00A90DAE" w:rsidRPr="00F9188C" w:rsidDel="00F9188C" w:rsidRDefault="00A90DAE" w:rsidP="00C44BBD">
            <w:pPr>
              <w:autoSpaceDE w:val="0"/>
              <w:autoSpaceDN w:val="0"/>
              <w:adjustRightInd w:val="0"/>
              <w:rPr>
                <w:del w:id="2621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 w:eastAsia="fi-FI"/>
              </w:rPr>
            </w:pPr>
            <w:del w:id="2622" w:author="Tekijä"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&lt;</w:delText>
              </w:r>
              <w:r w:rsidRPr="00F9188C" w:rsidDel="00F9188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code</w:delText>
              </w:r>
              <w:r w:rsidRPr="00F9188C" w:rsidDel="00F9188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="004A6880" w:rsidRPr="00F9188C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601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</w:delText>
              </w:r>
              <w:r w:rsidRPr="00F9188C" w:rsidDel="00F9188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codeSystem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F9188C" w:rsidDel="00F9188C">
                <w:rPr>
                  <w:rFonts w:ascii="Courier New" w:hAnsi="Courier New" w:cs="Courier New"/>
                  <w:sz w:val="18"/>
                  <w:szCs w:val="18"/>
                  <w:lang w:val="fr-FR" w:eastAsia="fi-FI"/>
                </w:rPr>
                <w:delText>1.2.246.6.12.2002.323.2012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"/&gt;</w:delText>
              </w:r>
            </w:del>
          </w:p>
          <w:p w14:paraId="7647E6D5" w14:textId="77777777" w:rsidR="00A90DAE" w:rsidRPr="00F9188C" w:rsidDel="00F9188C" w:rsidRDefault="00A90DAE" w:rsidP="00C44BBD">
            <w:pPr>
              <w:autoSpaceDE w:val="0"/>
              <w:autoSpaceDN w:val="0"/>
              <w:adjustRightInd w:val="0"/>
              <w:rPr>
                <w:del w:id="262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624" w:author="Tekijä"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F9188C" w:rsidDel="00F9188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3F6F75E9" w14:textId="77777777" w:rsidR="00A90DAE" w:rsidRPr="00F9188C" w:rsidDel="00F9188C" w:rsidRDefault="00A90DAE" w:rsidP="00C44BBD">
            <w:pPr>
              <w:autoSpaceDE w:val="0"/>
              <w:autoSpaceDN w:val="0"/>
              <w:adjustRightInd w:val="0"/>
              <w:rPr>
                <w:del w:id="2625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626" w:author="Tekijä"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    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F9188C" w:rsidDel="00F9188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reference</w:delText>
              </w:r>
              <w:r w:rsidRPr="00F9188C" w:rsidDel="00F9188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GB" w:eastAsia="fi-FI"/>
                </w:rPr>
                <w:delText xml:space="preserve"> value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="</w:delText>
              </w:r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#OID1.2.246.10.123456.11.2012.160.81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"/&gt;</w:delText>
              </w:r>
            </w:del>
          </w:p>
          <w:p w14:paraId="320B414A" w14:textId="77777777" w:rsidR="00A90DAE" w:rsidRPr="00F9188C" w:rsidDel="00F9188C" w:rsidRDefault="00A90DAE" w:rsidP="00C44BBD">
            <w:pPr>
              <w:autoSpaceDE w:val="0"/>
              <w:autoSpaceDN w:val="0"/>
              <w:adjustRightInd w:val="0"/>
              <w:rPr>
                <w:del w:id="2627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628" w:author="Tekijä"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&lt;/</w:delText>
              </w:r>
              <w:r w:rsidRPr="00F9188C" w:rsidDel="00F9188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74D47EF5" w14:textId="77777777" w:rsidR="00A90DAE" w:rsidRPr="00F9188C" w:rsidDel="00F9188C" w:rsidRDefault="00A90DAE" w:rsidP="00C44BBD">
            <w:pPr>
              <w:autoSpaceDE w:val="0"/>
              <w:autoSpaceDN w:val="0"/>
              <w:adjustRightInd w:val="0"/>
              <w:jc w:val="left"/>
              <w:rPr>
                <w:del w:id="2629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630" w:author="Tekijä"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 xml:space="preserve">       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F9188C" w:rsidDel="00F9188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F9188C" w:rsidDel="00F9188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xsi:type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CV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F9188C" w:rsidDel="00F9188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nullFlavor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495FC8" w:rsidRPr="00F9188C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UNK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17177D5C" w14:textId="77777777" w:rsidR="00A90DAE" w:rsidRPr="00F9188C" w:rsidDel="00F9188C" w:rsidRDefault="00A90DAE" w:rsidP="00C44BBD">
            <w:pPr>
              <w:autoSpaceDE w:val="0"/>
              <w:autoSpaceDN w:val="0"/>
              <w:adjustRightInd w:val="0"/>
              <w:jc w:val="left"/>
              <w:rPr>
                <w:del w:id="263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632" w:author="Tekijä"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    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F9188C" w:rsidDel="00F9188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7B30EBBD" w14:textId="77777777" w:rsidR="00A90DAE" w:rsidRPr="00F9188C" w:rsidDel="00F9188C" w:rsidRDefault="00A90DAE" w:rsidP="00C44BBD">
            <w:pPr>
              <w:autoSpaceDE w:val="0"/>
              <w:autoSpaceDN w:val="0"/>
              <w:adjustRightInd w:val="0"/>
              <w:jc w:val="left"/>
              <w:rPr>
                <w:del w:id="263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634" w:author="Tekijä"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F9188C" w:rsidDel="00F9188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F9188C" w:rsidDel="00F9188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#OID1.2.246.10.123456.11.2012.160.81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1ED0B024" w14:textId="77777777" w:rsidR="00A90DAE" w:rsidRPr="00F9188C" w:rsidDel="00F9188C" w:rsidRDefault="00A90DAE" w:rsidP="00C44BBD">
            <w:pPr>
              <w:autoSpaceDE w:val="0"/>
              <w:autoSpaceDN w:val="0"/>
              <w:adjustRightInd w:val="0"/>
              <w:jc w:val="left"/>
              <w:rPr>
                <w:del w:id="2635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636" w:author="Tekijä"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F9188C" w:rsidDel="00F9188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7021FEE" w14:textId="77777777" w:rsidR="00A90DAE" w:rsidRPr="00F9188C" w:rsidDel="00F9188C" w:rsidRDefault="00A90DAE" w:rsidP="00C44BBD">
            <w:pPr>
              <w:autoSpaceDE w:val="0"/>
              <w:autoSpaceDN w:val="0"/>
              <w:adjustRightInd w:val="0"/>
              <w:rPr>
                <w:del w:id="2637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eastAsia="fi-FI"/>
              </w:rPr>
            </w:pPr>
            <w:del w:id="2638" w:author="Tekijä">
              <w:r w:rsidRPr="00F9188C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&lt;/</w:delText>
              </w:r>
              <w:r w:rsidRPr="00F9188C" w:rsidDel="00F9188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value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378FD8E9" w14:textId="77777777" w:rsidR="00A90DAE" w:rsidRPr="00F9188C" w:rsidDel="00F9188C" w:rsidRDefault="00A90DAE" w:rsidP="00C44BBD">
            <w:pPr>
              <w:autoSpaceDE w:val="0"/>
              <w:autoSpaceDN w:val="0"/>
              <w:adjustRightInd w:val="0"/>
              <w:rPr>
                <w:del w:id="2639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eastAsia="fi-FI"/>
              </w:rPr>
            </w:pPr>
            <w:del w:id="2640" w:author="Tekijä"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&lt;/</w:delText>
              </w:r>
              <w:r w:rsidRPr="00F9188C" w:rsidDel="00F9188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eastAsia="fi-FI"/>
                </w:rPr>
                <w:delText>observation</w:delText>
              </w:r>
              <w:r w:rsidRPr="00F9188C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&gt;</w:delText>
              </w:r>
            </w:del>
          </w:p>
          <w:p w14:paraId="24812841" w14:textId="77777777" w:rsidR="00A90DAE" w:rsidRPr="00F9188C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</w:p>
        </w:tc>
      </w:tr>
    </w:tbl>
    <w:p w14:paraId="2734E7C2" w14:textId="77777777" w:rsidR="00A90DAE" w:rsidRPr="00A35135" w:rsidRDefault="00A90DAE" w:rsidP="00A90DAE"/>
    <w:p w14:paraId="33ABB347" w14:textId="77777777" w:rsidR="006F5854" w:rsidRDefault="006F5854" w:rsidP="006F5854">
      <w:pPr>
        <w:pStyle w:val="Otsikko3"/>
        <w:rPr>
          <w:ins w:id="2641" w:author="Tekijä"/>
          <w:lang w:val="fi-FI"/>
        </w:rPr>
      </w:pPr>
      <w:bookmarkStart w:id="2642" w:name="_Toc412718390"/>
      <w:ins w:id="2643" w:author="Tekijä">
        <w:r>
          <w:rPr>
            <w:lang w:val="fi-FI"/>
          </w:rPr>
          <w:t>Terveydenhuollon ammattihenkilö</w:t>
        </w:r>
        <w:bookmarkEnd w:id="2642"/>
      </w:ins>
    </w:p>
    <w:p w14:paraId="5D096E4D" w14:textId="29DB75D6" w:rsidR="004B515C" w:rsidRDefault="006F5854" w:rsidP="00C72366">
      <w:pPr>
        <w:rPr>
          <w:ins w:id="2644" w:author="Tekijä"/>
        </w:rPr>
      </w:pPr>
      <w:ins w:id="2645" w:author="Tekijä">
        <w:r>
          <w:t>A</w:t>
        </w:r>
        <w:r w:rsidRPr="006F5854">
          <w:t>mmattihenkilö, joka viime kädessä vastaa terveys- ja hoitosuunnitelman laatimisesta ja koordinoi sen toteuttamista, ellei koordinoivaa tahoa ole nimetty muualla hoitosuunnitelmassa</w:t>
        </w:r>
        <w:r>
          <w:t xml:space="preserve"> – tiedot annetaan omassa entry:ssä samassa Muu merkintä otsikon alla kuin hoitosuunnitelman lisätiedot. Encounter code:n asetetaan kenttäkoodi 501 ja performerissa annetaan ammattilaisen tiedot. Performer.assignedEntity.id:ssä 502 Ammattihenkilön yksilöivä tunniste</w:t>
        </w:r>
        <w:r w:rsidR="00D06DD0">
          <w:t xml:space="preserve"> (hetu)</w:t>
        </w:r>
        <w:r>
          <w:t xml:space="preserve"> ja 505 Ammattihenkilön </w:t>
        </w:r>
        <w:r w:rsidR="00D06DD0">
          <w:t>yksilöinti</w:t>
        </w:r>
        <w:r>
          <w:t>tunniste. Ammattilaisen ammattinimike 503 annetaan code.translation.qualifier-rakenteella TK-Ammattiluokituksen mukaisella arvolla. AssignedPerson.name:ssa annetaan 501 Ammattihenkilön nimi</w:t>
        </w:r>
      </w:ins>
    </w:p>
    <w:p w14:paraId="4DD97310" w14:textId="77777777" w:rsidR="006F5854" w:rsidRDefault="006F5854" w:rsidP="00C72366">
      <w:pPr>
        <w:rPr>
          <w:ins w:id="2646" w:author="Tekijä"/>
        </w:rPr>
      </w:pPr>
    </w:p>
    <w:p w14:paraId="2A2006A7" w14:textId="77777777" w:rsidR="006F5854" w:rsidRDefault="006F5854" w:rsidP="00C72366">
      <w:pPr>
        <w:rPr>
          <w:ins w:id="2647" w:author="Tekijä"/>
        </w:rPr>
      </w:pPr>
      <w:ins w:id="2648" w:author="Tekijä">
        <w:r>
          <w:t>Omassa aliobservation:annetaan ammattihenkilön lisätieto tekstinä. Kenttäkoodiksi asetetaan 504</w:t>
        </w:r>
        <w:r w:rsidR="006825AD">
          <w:t xml:space="preserve"> ja käyttäjän kirjaama lisätietoteksti annetaan näyttömuoto-osiossa.</w:t>
        </w:r>
      </w:ins>
    </w:p>
    <w:p w14:paraId="29AC0657" w14:textId="77777777" w:rsidR="006F5854" w:rsidRDefault="006F5854" w:rsidP="006F5854">
      <w:pPr>
        <w:rPr>
          <w:ins w:id="2649" w:author="Tekijä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F5854" w:rsidRPr="009876F0" w14:paraId="6303C6E0" w14:textId="77777777" w:rsidTr="00664E46">
        <w:trPr>
          <w:ins w:id="2650" w:author="Tekijä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C10FF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65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652" w:author="Tekijä"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entry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7DA4D4DC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65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654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6F5854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määrittelyn versio, jonka mukaisesti entry tehty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3786EE0A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65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656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templateId</w:t>
              </w:r>
              <w:r w:rsidRPr="006F5854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F5854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root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1.2.246.777.11.2015.X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4E66C1AF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65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658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encounter</w:t>
              </w:r>
              <w:r w:rsidRPr="006F5854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F5854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ENC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6F5854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F5854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57213E6C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ins w:id="265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660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code</w:t>
              </w:r>
              <w:r w:rsidRPr="006F5854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6F5854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F5854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501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6F5854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6F5854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F5854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1.2.246.6.12.2002.345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6F5854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6F5854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displayName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F5854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Terveydenhuollon ammattihenkilö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3164ABFF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66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662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E272BA7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66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664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6F5854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F5854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#OID1.2.246.10.1234567.11.2014.300.59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3FC29397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66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666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26A4CD51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66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668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performer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1B655E84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66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670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assignedEntity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1AE7A960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67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672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6F5854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502 Ammattihenkilön yksilöivä tunniste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44597CED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67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674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id</w:t>
              </w:r>
              <w:r w:rsidRPr="006F5854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6F5854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extension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F5854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121256-5678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6F5854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6F5854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root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F5854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1.2.246.21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381A5AA7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67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676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6F5854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505 Ammattihenkilön tunniste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6614883D" w14:textId="77777777" w:rsidR="006F5854" w:rsidRPr="00FD64F7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67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678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id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extension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123456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root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1.2.246.26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3CBB889E" w14:textId="77777777" w:rsidR="006F5854" w:rsidRPr="00FD64F7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67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680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nullFlavor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NA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0174E3ED" w14:textId="77777777" w:rsidR="006F5854" w:rsidRPr="00FD64F7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68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682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&lt;!--</w:t>
              </w:r>
              <w:r w:rsidRPr="00FD64F7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 503-Terveydenhuollon ammattinimike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--&gt;</w:t>
              </w:r>
            </w:ins>
          </w:p>
          <w:p w14:paraId="7C58BC5B" w14:textId="77777777" w:rsidR="006F5854" w:rsidRPr="00FD64F7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68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684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translation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33EF747" w14:textId="77777777" w:rsidR="006F5854" w:rsidRPr="00FD64F7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68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686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qualifier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51A14CB6" w14:textId="77777777" w:rsidR="006F5854" w:rsidRPr="00FD64F7" w:rsidRDefault="006F5854" w:rsidP="006825AD">
            <w:pPr>
              <w:suppressAutoHyphens/>
              <w:autoSpaceDE w:val="0"/>
              <w:autoSpaceDN w:val="0"/>
              <w:adjustRightInd w:val="0"/>
              <w:ind w:left="2272" w:hanging="2272"/>
              <w:jc w:val="left"/>
              <w:rPr>
                <w:ins w:id="268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688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name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1.1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1.2.246.537.6.12.999.2003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codeSystemName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Kanta-palvelut – tekninen CDA R2 rakennekoodisto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Ammattinimike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3408CDF1" w14:textId="77777777" w:rsidR="006F5854" w:rsidRPr="00FD64F7" w:rsidRDefault="006F5854" w:rsidP="006825AD">
            <w:pPr>
              <w:suppressAutoHyphens/>
              <w:autoSpaceDE w:val="0"/>
              <w:autoSpaceDN w:val="0"/>
              <w:adjustRightInd w:val="0"/>
              <w:ind w:left="2272" w:hanging="2272"/>
              <w:jc w:val="left"/>
              <w:rPr>
                <w:ins w:id="268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690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value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32261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1.2.246.537.6.74.2001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codeSystemName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TK - Ammattiluokitus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Fysioterapeutit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50D158A3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69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692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qualifier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A424700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69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694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translation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2BAA800D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69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696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46FF3D47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69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698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assignedPerson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48DE9C5E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69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00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name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F21983E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70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702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6F5854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501-Ammattihenkilön nimi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66DA510C" w14:textId="77777777" w:rsidR="006F5854" w:rsidRPr="009876F0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70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04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       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9876F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9876F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Lauri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9876F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9876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06420FC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70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06" w:author="Tekijä">
              <w:r w:rsidRPr="009876F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family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Liike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family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C524566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70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08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name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B3D62CC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70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10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assignedPerson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D0418FA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71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12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assignedEntity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213F2C2D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71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14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performer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F8E8FD8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71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16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&lt;!--</w:t>
              </w:r>
              <w:r w:rsidRPr="006F5854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Ammattihenkilön lisätieto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--&gt;</w:t>
              </w:r>
            </w:ins>
          </w:p>
          <w:p w14:paraId="6B310E9C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71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18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entryRelationship</w:t>
              </w:r>
              <w:r w:rsidRPr="006F5854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F5854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typeCode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COMP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540A58E7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71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20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6F5854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F5854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6F5854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F5854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2C0174DB" w14:textId="77777777" w:rsidR="006F5854" w:rsidRPr="00FD64F7" w:rsidRDefault="006F5854" w:rsidP="006825A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ins w:id="272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22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504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1.2.246.6.12.2002.345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Ammattihenkilön lisätieto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4EECAE5B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72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24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8E9A6C2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72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26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6F5854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F5854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#OID1.2.246.10.1234567.11.2014.300.60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66AF482D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72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28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D70CF2B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72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30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BC8A93F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73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32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entryRelationship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C119CD7" w14:textId="77777777" w:rsidR="006F5854" w:rsidRPr="006F5854" w:rsidRDefault="006F5854" w:rsidP="006825AD">
            <w:pPr>
              <w:suppressAutoHyphens/>
              <w:autoSpaceDE w:val="0"/>
              <w:autoSpaceDN w:val="0"/>
              <w:adjustRightInd w:val="0"/>
              <w:jc w:val="left"/>
              <w:rPr>
                <w:ins w:id="273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34" w:author="Tekijä">
              <w:r w:rsidRPr="006F585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encounter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4ABAE4D5" w14:textId="63446503" w:rsidR="006F5854" w:rsidRPr="006F5854" w:rsidDel="00D06DD0" w:rsidRDefault="006F5854" w:rsidP="00D06DD0">
            <w:pPr>
              <w:suppressAutoHyphens/>
              <w:autoSpaceDE w:val="0"/>
              <w:autoSpaceDN w:val="0"/>
              <w:adjustRightInd w:val="0"/>
              <w:jc w:val="left"/>
              <w:rPr>
                <w:ins w:id="2735" w:author="Tekijä"/>
                <w:del w:id="273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37" w:author="Tekijä"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F5854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</w:t>
              </w:r>
              <w:r w:rsidRPr="006F5854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EE99B9D" w14:textId="77777777" w:rsidR="006F5854" w:rsidRPr="006F5854" w:rsidRDefault="006F5854" w:rsidP="00D06DD0">
            <w:pPr>
              <w:suppressAutoHyphens/>
              <w:autoSpaceDE w:val="0"/>
              <w:autoSpaceDN w:val="0"/>
              <w:adjustRightInd w:val="0"/>
              <w:jc w:val="left"/>
              <w:rPr>
                <w:ins w:id="273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</w:p>
        </w:tc>
      </w:tr>
    </w:tbl>
    <w:p w14:paraId="22F16E7F" w14:textId="77777777" w:rsidR="006F5854" w:rsidRPr="006F5854" w:rsidRDefault="006F5854" w:rsidP="00C72366">
      <w:pPr>
        <w:rPr>
          <w:lang w:val="en-US"/>
        </w:rPr>
      </w:pPr>
    </w:p>
    <w:sectPr w:rsidR="006F5854" w:rsidRPr="006F5854" w:rsidSect="00E424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1907" w:h="16840" w:code="9"/>
      <w:pgMar w:top="567" w:right="1134" w:bottom="567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FCE470" w14:textId="77777777" w:rsidR="00987F33" w:rsidRDefault="00987F33">
      <w:r>
        <w:separator/>
      </w:r>
    </w:p>
  </w:endnote>
  <w:endnote w:type="continuationSeparator" w:id="0">
    <w:p w14:paraId="5483F0DD" w14:textId="77777777" w:rsidR="00987F33" w:rsidRDefault="0098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CL Classical Garamon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6CC1E" w14:textId="77777777" w:rsidR="00FD64F7" w:rsidRDefault="00FD64F7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A6FC2" w14:textId="77777777" w:rsidR="00FD64F7" w:rsidRPr="00F955CF" w:rsidRDefault="00FD64F7">
    <w:pPr>
      <w:pStyle w:val="Alatunniste"/>
      <w:rPr>
        <w:rPrChange w:id="2751" w:author="Tekijä">
          <w:rPr>
            <w:lang w:val="en-US"/>
          </w:rPr>
        </w:rPrChange>
      </w:rPr>
    </w:pPr>
    <w:r w:rsidRPr="00F955CF">
      <w:rPr>
        <w:rPrChange w:id="2752" w:author="Tekijä">
          <w:rPr>
            <w:lang w:val="en-US"/>
          </w:rPr>
        </w:rPrChange>
      </w:rPr>
      <w:t xml:space="preserve">_______________________________________________________________________________________________   </w:t>
    </w:r>
  </w:p>
  <w:p w14:paraId="3C9E557F" w14:textId="77777777" w:rsidR="00FD64F7" w:rsidRPr="006532AD" w:rsidRDefault="00FD64F7">
    <w:pPr>
      <w:pStyle w:val="Alatunniste"/>
      <w:tabs>
        <w:tab w:val="right" w:pos="9639"/>
      </w:tabs>
    </w:pPr>
    <w:r>
      <w:fldChar w:fldCharType="begin"/>
    </w:r>
    <w:r w:rsidRPr="002B0A51">
      <w:instrText xml:space="preserve"> FILENAME </w:instrText>
    </w:r>
    <w:r>
      <w:fldChar w:fldCharType="separate"/>
    </w:r>
    <w:ins w:id="2753" w:author="Tekijä">
      <w:r>
        <w:t>Kanta_Terveys-ja-hoitosuunnitelma_v1_20_track</w:t>
      </w:r>
    </w:ins>
    <w:r>
      <w:fldChar w:fldCharType="end"/>
    </w:r>
    <w:r>
      <w:t xml:space="preserve">                            </w:t>
    </w:r>
    <w:ins w:id="2754" w:author="Tekijä">
      <w:r>
        <w:t xml:space="preserve">       </w:t>
      </w:r>
    </w:ins>
    <w:r>
      <w:t xml:space="preserve">                  </w:t>
    </w:r>
    <w:r w:rsidRPr="002B0A51">
      <w:t>URN:OID:</w:t>
    </w:r>
    <w:r w:rsidRPr="006532AD">
      <w:t xml:space="preserve"> </w:t>
    </w:r>
    <w:ins w:id="2755" w:author="Tekijä">
      <w:r>
        <w:fldChar w:fldCharType="begin"/>
      </w:r>
      <w:r>
        <w:instrText xml:space="preserve"> DOCPROPERTY  OID  \* MERGEFORMAT </w:instrText>
      </w:r>
    </w:ins>
    <w:r>
      <w:fldChar w:fldCharType="separate"/>
    </w:r>
    <w:ins w:id="2756" w:author="Tekijä">
      <w:r>
        <w:t>1.2.246.777.11.2015.X</w:t>
      </w:r>
      <w:r>
        <w:fldChar w:fldCharType="end"/>
      </w:r>
    </w:ins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6E10A" w14:textId="77777777" w:rsidR="00FD64F7" w:rsidRDefault="00FD64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B69EDA" w14:textId="77777777" w:rsidR="00987F33" w:rsidRDefault="00987F33">
      <w:r>
        <w:separator/>
      </w:r>
    </w:p>
  </w:footnote>
  <w:footnote w:type="continuationSeparator" w:id="0">
    <w:p w14:paraId="77CED577" w14:textId="77777777" w:rsidR="00987F33" w:rsidRDefault="00987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E0F84" w14:textId="3FFF2289" w:rsidR="00FD64F7" w:rsidRDefault="00FD64F7" w:rsidP="00532BF4">
    <w:pPr>
      <w:pStyle w:val="Yltunniste"/>
      <w:tabs>
        <w:tab w:val="left" w:pos="7797"/>
      </w:tabs>
    </w:pPr>
    <w:ins w:id="6" w:author="Tekijä">
      <w:r>
        <w:rPr>
          <w:lang w:eastAsia="fi-FI"/>
        </w:rPr>
        <w:drawing>
          <wp:inline distT="0" distB="0" distL="0" distR="0" wp14:anchorId="36B93B23" wp14:editId="0C992130">
            <wp:extent cx="1732883" cy="632460"/>
            <wp:effectExtent l="0" t="0" r="1270" b="0"/>
            <wp:docPr id="33" name="Kuva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KanTa_FI_RGB.png"/>
                    <pic:cNvPicPr/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7543" cy="64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ins>
    <w:r>
      <w:tab/>
    </w:r>
    <w:r>
      <w:rPr>
        <w:lang w:eastAsia="fi-FI"/>
      </w:rPr>
      <w:drawing>
        <wp:inline distT="0" distB="0" distL="0" distR="0" wp14:anchorId="18FD7462" wp14:editId="4E669550">
          <wp:extent cx="1095375" cy="790575"/>
          <wp:effectExtent l="0" t="0" r="9525" b="9525"/>
          <wp:docPr id="2" name="Kuva 2" descr="HL7 Uusi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L7 Uusi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FD64F7" w14:paraId="5AAF3F4C" w14:textId="77777777">
      <w:tc>
        <w:tcPr>
          <w:tcW w:w="2694" w:type="dxa"/>
        </w:tcPr>
        <w:p w14:paraId="4ADA2210" w14:textId="77777777" w:rsidR="00FD64F7" w:rsidRDefault="00FD64F7"/>
      </w:tc>
      <w:tc>
        <w:tcPr>
          <w:tcW w:w="1051" w:type="dxa"/>
        </w:tcPr>
        <w:p w14:paraId="2D59ADCF" w14:textId="77777777" w:rsidR="00FD64F7" w:rsidRDefault="00FD64F7"/>
      </w:tc>
      <w:tc>
        <w:tcPr>
          <w:tcW w:w="3201" w:type="dxa"/>
        </w:tcPr>
        <w:p w14:paraId="646DAA8D" w14:textId="77777777" w:rsidR="00FD64F7" w:rsidRDefault="00FD64F7">
          <w:r>
            <w:t>Terveys- ja hoitosuunnitelma</w:t>
          </w:r>
        </w:p>
      </w:tc>
      <w:tc>
        <w:tcPr>
          <w:tcW w:w="1418" w:type="dxa"/>
        </w:tcPr>
        <w:p w14:paraId="5E34C095" w14:textId="77777777" w:rsidR="00FD64F7" w:rsidRDefault="00FD64F7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28CCFA68" w14:textId="77777777" w:rsidR="00FD64F7" w:rsidRDefault="00FD64F7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22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FD64F7" w14:paraId="50595BFC" w14:textId="77777777">
      <w:tc>
        <w:tcPr>
          <w:tcW w:w="2694" w:type="dxa"/>
        </w:tcPr>
        <w:p w14:paraId="101C2672" w14:textId="77777777" w:rsidR="00FD64F7" w:rsidRDefault="00FD64F7"/>
      </w:tc>
      <w:tc>
        <w:tcPr>
          <w:tcW w:w="1051" w:type="dxa"/>
        </w:tcPr>
        <w:p w14:paraId="22FBA31B" w14:textId="77777777" w:rsidR="00FD64F7" w:rsidRDefault="00FD64F7"/>
      </w:tc>
      <w:tc>
        <w:tcPr>
          <w:tcW w:w="3201" w:type="dxa"/>
        </w:tcPr>
        <w:p w14:paraId="2AAD056C" w14:textId="77777777" w:rsidR="00FD64F7" w:rsidRDefault="00987F33"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FD64F7">
            <w:t>Määrittelydokumentti</w:t>
          </w:r>
          <w:r>
            <w:fldChar w:fldCharType="end"/>
          </w:r>
        </w:p>
      </w:tc>
      <w:tc>
        <w:tcPr>
          <w:tcW w:w="1418" w:type="dxa"/>
        </w:tcPr>
        <w:p w14:paraId="4AB5C611" w14:textId="77777777" w:rsidR="00FD64F7" w:rsidRDefault="00FD64F7"/>
      </w:tc>
      <w:tc>
        <w:tcPr>
          <w:tcW w:w="999" w:type="dxa"/>
        </w:tcPr>
        <w:p w14:paraId="3A7C5F1B" w14:textId="77777777" w:rsidR="00FD64F7" w:rsidRDefault="00FD64F7"/>
      </w:tc>
    </w:tr>
    <w:tr w:rsidR="00FD64F7" w14:paraId="7D66B03E" w14:textId="77777777">
      <w:tc>
        <w:tcPr>
          <w:tcW w:w="2694" w:type="dxa"/>
        </w:tcPr>
        <w:p w14:paraId="0F2AAFD6" w14:textId="77777777" w:rsidR="00FD64F7" w:rsidRDefault="00FD64F7"/>
      </w:tc>
      <w:tc>
        <w:tcPr>
          <w:tcW w:w="1051" w:type="dxa"/>
        </w:tcPr>
        <w:p w14:paraId="73A85DAF" w14:textId="77777777" w:rsidR="00FD64F7" w:rsidRDefault="00FD64F7"/>
      </w:tc>
      <w:tc>
        <w:tcPr>
          <w:tcW w:w="3201" w:type="dxa"/>
        </w:tcPr>
        <w:p w14:paraId="1D1F0494" w14:textId="77777777" w:rsidR="00FD64F7" w:rsidRDefault="00FD64F7"/>
      </w:tc>
      <w:tc>
        <w:tcPr>
          <w:tcW w:w="1418" w:type="dxa"/>
        </w:tcPr>
        <w:p w14:paraId="49FF5AF0" w14:textId="77777777" w:rsidR="00FD64F7" w:rsidRDefault="00FD64F7"/>
      </w:tc>
      <w:tc>
        <w:tcPr>
          <w:tcW w:w="999" w:type="dxa"/>
        </w:tcPr>
        <w:p w14:paraId="6450735D" w14:textId="77777777" w:rsidR="00FD64F7" w:rsidRDefault="00FD64F7"/>
      </w:tc>
    </w:tr>
    <w:tr w:rsidR="00FD64F7" w14:paraId="47ADE90D" w14:textId="77777777">
      <w:tc>
        <w:tcPr>
          <w:tcW w:w="2694" w:type="dxa"/>
        </w:tcPr>
        <w:p w14:paraId="67842538" w14:textId="77777777" w:rsidR="00FD64F7" w:rsidRDefault="00FD64F7"/>
      </w:tc>
      <w:tc>
        <w:tcPr>
          <w:tcW w:w="1051" w:type="dxa"/>
        </w:tcPr>
        <w:p w14:paraId="5394C85C" w14:textId="77777777" w:rsidR="00FD64F7" w:rsidRDefault="00FD64F7"/>
      </w:tc>
      <w:tc>
        <w:tcPr>
          <w:tcW w:w="3201" w:type="dxa"/>
        </w:tcPr>
        <w:p w14:paraId="0DD7444C" w14:textId="77777777" w:rsidR="00FD64F7" w:rsidRDefault="00FD64F7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ins w:id="7" w:author="Tekijä">
            <w:r w:rsidR="009876F0">
              <w:rPr>
                <w:noProof/>
              </w:rPr>
              <w:t>19.03.2015</w:t>
            </w:r>
            <w:del w:id="8" w:author="Tekijä">
              <w:r w:rsidR="00D06DD0" w:rsidDel="009876F0">
                <w:rPr>
                  <w:noProof/>
                </w:rPr>
                <w:delText>19.03.2015</w:delText>
              </w:r>
              <w:r w:rsidR="00917B77" w:rsidDel="009876F0">
                <w:rPr>
                  <w:noProof/>
                </w:rPr>
                <w:delText>19.03.2015</w:delText>
              </w:r>
              <w:r w:rsidR="009D6AC6" w:rsidDel="009876F0">
                <w:rPr>
                  <w:noProof/>
                </w:rPr>
                <w:delText>19.03.2015</w:delText>
              </w:r>
              <w:r w:rsidDel="009876F0">
                <w:rPr>
                  <w:noProof/>
                </w:rPr>
                <w:delText>13.03.201511.03.201526.02.201525.02.201525.02.201525.02.201524.02.201520.02.201529.01.201529.01.201516.08.2013</w:delText>
              </w:r>
            </w:del>
          </w:ins>
          <w:del w:id="9" w:author="Tekijä">
            <w:r w:rsidDel="009876F0">
              <w:rPr>
                <w:noProof/>
              </w:rPr>
              <w:delText>24.07.2013</w:delText>
            </w:r>
          </w:del>
          <w:r>
            <w:fldChar w:fldCharType="end"/>
          </w:r>
        </w:p>
      </w:tc>
      <w:tc>
        <w:tcPr>
          <w:tcW w:w="1418" w:type="dxa"/>
        </w:tcPr>
        <w:p w14:paraId="1663C70B" w14:textId="77777777" w:rsidR="00FD64F7" w:rsidRDefault="00FD64F7">
          <w:fldSimple w:instr=" FILENAME  \* LOWER ">
            <w:r>
              <w:rPr>
                <w:noProof/>
              </w:rPr>
              <w:t>kanta_terveys-ja-hoitosuunnitelma_v1_0.doc</w:t>
            </w:r>
          </w:fldSimple>
        </w:p>
      </w:tc>
      <w:tc>
        <w:tcPr>
          <w:tcW w:w="999" w:type="dxa"/>
        </w:tcPr>
        <w:p w14:paraId="0CD7A3A7" w14:textId="77777777" w:rsidR="00FD64F7" w:rsidRDefault="00FD64F7"/>
      </w:tc>
    </w:tr>
  </w:tbl>
  <w:p w14:paraId="75D27814" w14:textId="77777777" w:rsidR="00FD64F7" w:rsidRDefault="00FD64F7">
    <w:pPr>
      <w:spacing w:before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50380" w14:textId="77777777" w:rsidR="00FD64F7" w:rsidRDefault="00FD64F7">
    <w:pPr>
      <w:pStyle w:val="Yltunniste"/>
    </w:pPr>
  </w:p>
  <w:p w14:paraId="04A414EE" w14:textId="77777777" w:rsidR="00FD64F7" w:rsidRDefault="00FD64F7"/>
  <w:p w14:paraId="25C39041" w14:textId="77777777" w:rsidR="00FD64F7" w:rsidRDefault="00FD64F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402"/>
      <w:gridCol w:w="1843"/>
      <w:gridCol w:w="850"/>
    </w:tblGrid>
    <w:tr w:rsidR="00FD64F7" w14:paraId="07821C3F" w14:textId="77777777">
      <w:trPr>
        <w:cantSplit/>
      </w:trPr>
      <w:tc>
        <w:tcPr>
          <w:tcW w:w="3544" w:type="dxa"/>
          <w:vMerge w:val="restart"/>
        </w:tcPr>
        <w:p w14:paraId="4423441D" w14:textId="5142EEA5" w:rsidR="00FD64F7" w:rsidRDefault="00FD64F7" w:rsidP="00C2517B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sz w:val="52"/>
              <w:lang w:eastAsia="fi-FI"/>
            </w:rPr>
            <w:drawing>
              <wp:inline distT="0" distB="0" distL="0" distR="0" wp14:anchorId="507B035D" wp14:editId="1A3CF6CE">
                <wp:extent cx="742950" cy="657225"/>
                <wp:effectExtent l="0" t="0" r="0" b="9525"/>
                <wp:docPr id="5" name="Kuva 5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  </w:t>
          </w:r>
          <w:ins w:id="2739" w:author="Tekijä">
            <w:r w:rsidR="00C2517B">
              <w:rPr>
                <w:lang w:eastAsia="fi-FI"/>
              </w:rPr>
              <w:drawing>
                <wp:inline distT="0" distB="0" distL="0" distR="0" wp14:anchorId="0FCA1ACB" wp14:editId="5D75CE10">
                  <wp:extent cx="1014968" cy="370325"/>
                  <wp:effectExtent l="0" t="0" r="0" b="0"/>
                  <wp:docPr id="1" name="Kuv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anTa_FI_RGB.png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7815" cy="375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ins>
          <w:del w:id="2740" w:author="Tekijä">
            <w:r w:rsidDel="00C2517B">
              <w:rPr>
                <w:lang w:eastAsia="fi-FI"/>
              </w:rPr>
              <w:drawing>
                <wp:inline distT="0" distB="0" distL="0" distR="0" wp14:anchorId="2FD50585" wp14:editId="1A417A23">
                  <wp:extent cx="762000" cy="200025"/>
                  <wp:effectExtent l="0" t="0" r="0" b="9525"/>
                  <wp:docPr id="6" name="Kuv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del>
          <w:r>
            <w:rPr>
              <w:i/>
              <w:sz w:val="52"/>
            </w:rPr>
            <w:t xml:space="preserve"> </w:t>
          </w:r>
        </w:p>
      </w:tc>
      <w:tc>
        <w:tcPr>
          <w:tcW w:w="3402" w:type="dxa"/>
        </w:tcPr>
        <w:p w14:paraId="17F8F570" w14:textId="77777777" w:rsidR="00FD64F7" w:rsidRDefault="00FD64F7">
          <w:pPr>
            <w:pStyle w:val="Yltunniste"/>
            <w:jc w:val="left"/>
            <w:rPr>
              <w:ins w:id="2741" w:author="Tekijä"/>
            </w:rPr>
            <w:pPrChange w:id="2742" w:author="Tekijä">
              <w:pPr>
                <w:pStyle w:val="Yltunniste"/>
              </w:pPr>
            </w:pPrChange>
          </w:pPr>
          <w:ins w:id="2743" w:author="Tekijä">
            <w:r>
              <w:t>Potilastiedon arkiston HL7 rajapintamäärittelyt</w:t>
            </w:r>
          </w:ins>
        </w:p>
        <w:p w14:paraId="44EC888D" w14:textId="77777777" w:rsidR="00FD64F7" w:rsidRDefault="00FD64F7" w:rsidP="00532BF4">
          <w:pPr>
            <w:pStyle w:val="Yltunniste"/>
          </w:pPr>
        </w:p>
      </w:tc>
      <w:tc>
        <w:tcPr>
          <w:tcW w:w="1843" w:type="dxa"/>
        </w:tcPr>
        <w:p w14:paraId="413F7246" w14:textId="77777777" w:rsidR="00FD64F7" w:rsidRDefault="00FD64F7" w:rsidP="008E042A">
          <w:pPr>
            <w:pStyle w:val="Yltunniste"/>
            <w:jc w:val="center"/>
          </w:pPr>
          <w:r>
            <w:rPr>
              <w:rStyle w:val="Sivunumero"/>
            </w:rPr>
            <w:t xml:space="preserve">Versio </w:t>
          </w:r>
          <w:ins w:id="2744" w:author="Tekijä">
            <w:r>
              <w:fldChar w:fldCharType="begin"/>
            </w:r>
            <w:r>
              <w:instrText xml:space="preserve"> DOCPROPERTY  Versio  \* MERGEFORMAT </w:instrText>
            </w:r>
          </w:ins>
          <w:r>
            <w:fldChar w:fldCharType="separate"/>
          </w:r>
          <w:ins w:id="2745" w:author="Tekijä">
            <w:r>
              <w:t>1.20</w:t>
            </w:r>
            <w:r>
              <w:fldChar w:fldCharType="end"/>
            </w:r>
          </w:ins>
        </w:p>
      </w:tc>
      <w:tc>
        <w:tcPr>
          <w:tcW w:w="850" w:type="dxa"/>
        </w:tcPr>
        <w:p w14:paraId="3A0FB43B" w14:textId="77777777" w:rsidR="00FD64F7" w:rsidRDefault="00FD64F7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9876F0">
            <w:rPr>
              <w:rStyle w:val="Sivunumero"/>
            </w:rPr>
            <w:t>21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9876F0">
            <w:rPr>
              <w:rStyle w:val="Sivunumero"/>
            </w:rPr>
            <w:t>26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FD64F7" w14:paraId="39DE57FF" w14:textId="77777777" w:rsidTr="00FD64F7">
      <w:trPr>
        <w:cantSplit/>
      </w:trPr>
      <w:tc>
        <w:tcPr>
          <w:tcW w:w="3544" w:type="dxa"/>
          <w:vMerge/>
        </w:tcPr>
        <w:p w14:paraId="25824413" w14:textId="77777777" w:rsidR="00FD64F7" w:rsidRDefault="00FD64F7">
          <w:pPr>
            <w:pStyle w:val="Yltunniste"/>
          </w:pPr>
        </w:p>
      </w:tc>
      <w:tc>
        <w:tcPr>
          <w:tcW w:w="3402" w:type="dxa"/>
        </w:tcPr>
        <w:p w14:paraId="117A66AB" w14:textId="77777777" w:rsidR="00FD64F7" w:rsidRDefault="00FD64F7" w:rsidP="00906738">
          <w:pPr>
            <w:pStyle w:val="Yltunniste"/>
            <w:ind w:left="1136" w:hanging="1136"/>
            <w:rPr>
              <w:ins w:id="2746" w:author="Tekijä"/>
            </w:rPr>
          </w:pPr>
          <w:ins w:id="2747" w:author="Tekijä">
            <w:r>
              <w:t>Dokumentti: Terveys- ja hoito-</w:t>
            </w:r>
          </w:ins>
        </w:p>
        <w:p w14:paraId="1FC178D4" w14:textId="77777777" w:rsidR="00FD64F7" w:rsidRDefault="00FD64F7">
          <w:pPr>
            <w:pStyle w:val="Yltunniste"/>
            <w:jc w:val="left"/>
            <w:pPrChange w:id="2748" w:author="Tekijä">
              <w:pPr>
                <w:pStyle w:val="Yltunniste"/>
              </w:pPr>
            </w:pPrChange>
          </w:pPr>
          <w:ins w:id="2749" w:author="Tekijä">
            <w:r>
              <w:t>suunnitelma</w:t>
            </w:r>
          </w:ins>
        </w:p>
      </w:tc>
      <w:tc>
        <w:tcPr>
          <w:tcW w:w="1843" w:type="dxa"/>
        </w:tcPr>
        <w:p w14:paraId="5C451429" w14:textId="77777777" w:rsidR="00FD64F7" w:rsidRDefault="00FD64F7">
          <w:pPr>
            <w:pStyle w:val="Yltunniste"/>
            <w:jc w:val="center"/>
          </w:pPr>
        </w:p>
        <w:p w14:paraId="61235D1B" w14:textId="6C1BF491" w:rsidR="00FD64F7" w:rsidRDefault="00FD64F7" w:rsidP="00FF3D59">
          <w:pPr>
            <w:pStyle w:val="Yltunniste"/>
            <w:jc w:val="center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DOCPROPERTY  Versiopäivä  \* MERGEFORMAT </w:instrText>
          </w:r>
          <w:r>
            <w:rPr>
              <w:rStyle w:val="Sivunumero"/>
            </w:rPr>
            <w:fldChar w:fldCharType="separate"/>
          </w:r>
          <w:ins w:id="2750" w:author="Tekijä">
            <w:r>
              <w:rPr>
                <w:rStyle w:val="Sivunumero"/>
              </w:rPr>
              <w:t>X.3.2015</w:t>
            </w:r>
          </w:ins>
          <w:r>
            <w:rPr>
              <w:rStyle w:val="Sivunumero"/>
            </w:rPr>
            <w:fldChar w:fldCharType="end"/>
          </w:r>
        </w:p>
      </w:tc>
      <w:tc>
        <w:tcPr>
          <w:tcW w:w="850" w:type="dxa"/>
        </w:tcPr>
        <w:p w14:paraId="24B7CA73" w14:textId="77777777" w:rsidR="00FD64F7" w:rsidRDefault="00FD64F7">
          <w:pPr>
            <w:pStyle w:val="Yltunniste"/>
          </w:pPr>
        </w:p>
      </w:tc>
    </w:tr>
  </w:tbl>
  <w:p w14:paraId="21E2B0A6" w14:textId="77777777" w:rsidR="00FD64F7" w:rsidRDefault="00FD64F7" w:rsidP="002012A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FD64F7" w14:paraId="025BB930" w14:textId="77777777">
      <w:tc>
        <w:tcPr>
          <w:tcW w:w="2694" w:type="dxa"/>
        </w:tcPr>
        <w:p w14:paraId="16AC801C" w14:textId="77777777" w:rsidR="00FD64F7" w:rsidRDefault="00FD64F7"/>
      </w:tc>
      <w:tc>
        <w:tcPr>
          <w:tcW w:w="1051" w:type="dxa"/>
        </w:tcPr>
        <w:p w14:paraId="72BB7C33" w14:textId="77777777" w:rsidR="00FD64F7" w:rsidRDefault="00FD64F7"/>
      </w:tc>
      <w:tc>
        <w:tcPr>
          <w:tcW w:w="3201" w:type="dxa"/>
        </w:tcPr>
        <w:p w14:paraId="1D989C0D" w14:textId="77777777" w:rsidR="00FD64F7" w:rsidRDefault="00FD64F7"/>
      </w:tc>
      <w:tc>
        <w:tcPr>
          <w:tcW w:w="1418" w:type="dxa"/>
        </w:tcPr>
        <w:p w14:paraId="02A76B61" w14:textId="77777777" w:rsidR="00FD64F7" w:rsidRDefault="00FD64F7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KEYWORDS  \* LOWER </w:instrTex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6BCF14BE" w14:textId="77777777" w:rsidR="00FD64F7" w:rsidRDefault="00FD64F7">
          <w:pPr>
            <w:rPr>
              <w:sz w:val="20"/>
            </w:rPr>
          </w:pP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PAGE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1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 xml:space="preserve"> (</w:t>
          </w: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NUMPAGES  \* LOWER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22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>)</w:t>
          </w:r>
        </w:p>
      </w:tc>
    </w:tr>
    <w:tr w:rsidR="00FD64F7" w14:paraId="486F8518" w14:textId="77777777">
      <w:tc>
        <w:tcPr>
          <w:tcW w:w="2694" w:type="dxa"/>
        </w:tcPr>
        <w:p w14:paraId="13DC09BB" w14:textId="77777777" w:rsidR="00FD64F7" w:rsidRDefault="00FD64F7"/>
      </w:tc>
      <w:tc>
        <w:tcPr>
          <w:tcW w:w="1051" w:type="dxa"/>
        </w:tcPr>
        <w:p w14:paraId="7B6E139D" w14:textId="77777777" w:rsidR="00FD64F7" w:rsidRDefault="00FD64F7"/>
      </w:tc>
      <w:tc>
        <w:tcPr>
          <w:tcW w:w="3201" w:type="dxa"/>
        </w:tcPr>
        <w:p w14:paraId="48F36638" w14:textId="77777777" w:rsidR="00FD64F7" w:rsidRDefault="00987F33"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FD64F7">
            <w:t>Määrittelydokumentti</w:t>
          </w:r>
          <w:r>
            <w:fldChar w:fldCharType="end"/>
          </w:r>
        </w:p>
      </w:tc>
      <w:tc>
        <w:tcPr>
          <w:tcW w:w="1418" w:type="dxa"/>
        </w:tcPr>
        <w:p w14:paraId="3CA559AC" w14:textId="77777777" w:rsidR="00FD64F7" w:rsidRDefault="00FD64F7"/>
      </w:tc>
      <w:tc>
        <w:tcPr>
          <w:tcW w:w="999" w:type="dxa"/>
        </w:tcPr>
        <w:p w14:paraId="2E6DE178" w14:textId="77777777" w:rsidR="00FD64F7" w:rsidRDefault="00FD64F7"/>
      </w:tc>
    </w:tr>
    <w:tr w:rsidR="00FD64F7" w14:paraId="5C3C39DE" w14:textId="77777777">
      <w:tc>
        <w:tcPr>
          <w:tcW w:w="2694" w:type="dxa"/>
        </w:tcPr>
        <w:p w14:paraId="7951D503" w14:textId="77777777" w:rsidR="00FD64F7" w:rsidRDefault="00FD64F7"/>
      </w:tc>
      <w:tc>
        <w:tcPr>
          <w:tcW w:w="1051" w:type="dxa"/>
        </w:tcPr>
        <w:p w14:paraId="5365D87D" w14:textId="77777777" w:rsidR="00FD64F7" w:rsidRDefault="00FD64F7"/>
      </w:tc>
      <w:tc>
        <w:tcPr>
          <w:tcW w:w="3201" w:type="dxa"/>
        </w:tcPr>
        <w:p w14:paraId="052F0BC1" w14:textId="77777777" w:rsidR="00FD64F7" w:rsidRDefault="00FD64F7"/>
      </w:tc>
      <w:tc>
        <w:tcPr>
          <w:tcW w:w="1418" w:type="dxa"/>
        </w:tcPr>
        <w:p w14:paraId="78E2A481" w14:textId="77777777" w:rsidR="00FD64F7" w:rsidRDefault="00FD64F7"/>
      </w:tc>
      <w:tc>
        <w:tcPr>
          <w:tcW w:w="999" w:type="dxa"/>
        </w:tcPr>
        <w:p w14:paraId="29CDEE50" w14:textId="77777777" w:rsidR="00FD64F7" w:rsidRDefault="00FD64F7"/>
      </w:tc>
    </w:tr>
    <w:tr w:rsidR="00FD64F7" w14:paraId="159E9393" w14:textId="77777777">
      <w:tc>
        <w:tcPr>
          <w:tcW w:w="2694" w:type="dxa"/>
        </w:tcPr>
        <w:p w14:paraId="0D84EC71" w14:textId="77777777" w:rsidR="00FD64F7" w:rsidRDefault="00FD64F7"/>
      </w:tc>
      <w:tc>
        <w:tcPr>
          <w:tcW w:w="1051" w:type="dxa"/>
        </w:tcPr>
        <w:p w14:paraId="3F6F6904" w14:textId="77777777" w:rsidR="00FD64F7" w:rsidRDefault="00FD64F7"/>
      </w:tc>
      <w:tc>
        <w:tcPr>
          <w:tcW w:w="3201" w:type="dxa"/>
        </w:tcPr>
        <w:p w14:paraId="301CA09C" w14:textId="77777777" w:rsidR="00FD64F7" w:rsidRDefault="00FD64F7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SAVEDATE \@ "dd.MM.yyyy" \* LOWER </w:instrText>
          </w:r>
          <w:r>
            <w:rPr>
              <w:sz w:val="20"/>
            </w:rPr>
            <w:fldChar w:fldCharType="separate"/>
          </w:r>
          <w:ins w:id="2757" w:author="Tekijä">
            <w:r w:rsidR="009876F0">
              <w:rPr>
                <w:noProof/>
                <w:sz w:val="20"/>
              </w:rPr>
              <w:t>19.03.2015</w:t>
            </w:r>
            <w:del w:id="2758" w:author="Tekijä">
              <w:r w:rsidR="00D06DD0" w:rsidDel="009876F0">
                <w:rPr>
                  <w:noProof/>
                  <w:sz w:val="20"/>
                </w:rPr>
                <w:delText>19.03.2015</w:delText>
              </w:r>
              <w:r w:rsidR="00917B77" w:rsidDel="009876F0">
                <w:rPr>
                  <w:noProof/>
                  <w:sz w:val="20"/>
                </w:rPr>
                <w:delText>19.03.2015</w:delText>
              </w:r>
              <w:r w:rsidR="009D6AC6" w:rsidDel="009876F0">
                <w:rPr>
                  <w:noProof/>
                  <w:sz w:val="20"/>
                </w:rPr>
                <w:delText>19.03.2015</w:delText>
              </w:r>
              <w:r w:rsidDel="009876F0">
                <w:rPr>
                  <w:noProof/>
                  <w:sz w:val="20"/>
                </w:rPr>
                <w:delText>13.03.201511.03.201526.02.201525.02.201525.02.201525.02.201524.02.201520.02.201529.01.201529.01.201516.08.2013</w:delText>
              </w:r>
            </w:del>
          </w:ins>
          <w:del w:id="2759" w:author="Tekijä">
            <w:r w:rsidDel="009876F0">
              <w:rPr>
                <w:noProof/>
                <w:sz w:val="20"/>
              </w:rPr>
              <w:delText>24.07.2013</w:delText>
            </w:r>
          </w:del>
          <w:r>
            <w:rPr>
              <w:sz w:val="20"/>
            </w:rPr>
            <w:fldChar w:fldCharType="end"/>
          </w:r>
        </w:p>
      </w:tc>
      <w:tc>
        <w:tcPr>
          <w:tcW w:w="1418" w:type="dxa"/>
        </w:tcPr>
        <w:p w14:paraId="554A5890" w14:textId="77777777" w:rsidR="00FD64F7" w:rsidRDefault="00FD64F7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FILENAME  \* LOWER 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kanta_terveys-ja-hoitosuunnitelma_v1_0.doc</w: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203468A0" w14:textId="77777777" w:rsidR="00FD64F7" w:rsidRDefault="00FD64F7"/>
      </w:tc>
    </w:tr>
  </w:tbl>
  <w:p w14:paraId="7F9032E2" w14:textId="77777777" w:rsidR="00FD64F7" w:rsidRDefault="00FD64F7">
    <w:pPr>
      <w:spacing w:before="120"/>
    </w:pPr>
  </w:p>
  <w:p w14:paraId="59FD090D" w14:textId="77777777" w:rsidR="00FD64F7" w:rsidRDefault="00FD64F7"/>
  <w:p w14:paraId="5B5128CA" w14:textId="77777777" w:rsidR="00FD64F7" w:rsidRDefault="00FD64F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962E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6F493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5CAB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286E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82CA4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5F0EA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0DA43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D028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88A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FB"/>
    <w:multiLevelType w:val="multilevel"/>
    <w:tmpl w:val="FB18819E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0">
    <w:nsid w:val="00A90AF6"/>
    <w:multiLevelType w:val="hybridMultilevel"/>
    <w:tmpl w:val="D77C2830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2F816EE"/>
    <w:multiLevelType w:val="hybridMultilevel"/>
    <w:tmpl w:val="D56ADA9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7A06CF"/>
    <w:multiLevelType w:val="hybridMultilevel"/>
    <w:tmpl w:val="EC8C4BB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4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15">
    <w:nsid w:val="2A757B94"/>
    <w:multiLevelType w:val="hybridMultilevel"/>
    <w:tmpl w:val="3EDAADCE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EE6ED3"/>
    <w:multiLevelType w:val="hybridMultilevel"/>
    <w:tmpl w:val="B002DC9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40E13FD6"/>
    <w:multiLevelType w:val="hybridMultilevel"/>
    <w:tmpl w:val="489E591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B81AEB"/>
    <w:multiLevelType w:val="hybridMultilevel"/>
    <w:tmpl w:val="BA8C391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9243B6"/>
    <w:multiLevelType w:val="hybridMultilevel"/>
    <w:tmpl w:val="4CB2A1B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1678F1"/>
    <w:multiLevelType w:val="hybridMultilevel"/>
    <w:tmpl w:val="FC1A047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B57A43"/>
    <w:multiLevelType w:val="hybridMultilevel"/>
    <w:tmpl w:val="507C361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EF6CBF"/>
    <w:multiLevelType w:val="hybridMultilevel"/>
    <w:tmpl w:val="CE423A1A"/>
    <w:lvl w:ilvl="0" w:tplc="E3F60F7A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21004D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DFA5F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08F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E679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9420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4CA2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F4B2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2663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180761"/>
    <w:multiLevelType w:val="hybridMultilevel"/>
    <w:tmpl w:val="772EACF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>
    <w:nsid w:val="7A002F82"/>
    <w:multiLevelType w:val="hybridMultilevel"/>
    <w:tmpl w:val="AEA45A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22"/>
  </w:num>
  <w:num w:numId="5">
    <w:abstractNumId w:val="10"/>
  </w:num>
  <w:num w:numId="6">
    <w:abstractNumId w:val="18"/>
  </w:num>
  <w:num w:numId="7">
    <w:abstractNumId w:val="24"/>
  </w:num>
  <w:num w:numId="8">
    <w:abstractNumId w:val="1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3"/>
  </w:num>
  <w:num w:numId="12">
    <w:abstractNumId w:val="12"/>
  </w:num>
  <w:num w:numId="13">
    <w:abstractNumId w:val="15"/>
  </w:num>
  <w:num w:numId="14">
    <w:abstractNumId w:val="20"/>
  </w:num>
  <w:num w:numId="15">
    <w:abstractNumId w:val="11"/>
  </w:num>
  <w:num w:numId="16">
    <w:abstractNumId w:val="21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intFractionalCharacterWidth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7" w:nlCheck="1" w:checkStyle="1"/>
  <w:activeWritingStyle w:appName="MSWord" w:lang="fr-FR" w:vendorID="64" w:dllVersion="131078" w:nlCheck="1" w:checkStyle="1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fi-FI" w:vendorID="22" w:dllVersion="513" w:checkStyle="1"/>
  <w:activeWritingStyle w:appName="MSWord" w:lang="sv-SE" w:vendorID="22" w:dllVersion="513" w:checkStyle="1"/>
  <w:trackRevisions/>
  <w:doNotTrackFormatting/>
  <w:defaultTabStop w:val="284"/>
  <w:autoHyphenation/>
  <w:hyphenationZone w:val="34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44"/>
    <w:rsid w:val="00001E0F"/>
    <w:rsid w:val="00001FFB"/>
    <w:rsid w:val="000030CF"/>
    <w:rsid w:val="00003D9D"/>
    <w:rsid w:val="00004530"/>
    <w:rsid w:val="00004ADB"/>
    <w:rsid w:val="00005858"/>
    <w:rsid w:val="0000594B"/>
    <w:rsid w:val="000065C6"/>
    <w:rsid w:val="00006852"/>
    <w:rsid w:val="0000691A"/>
    <w:rsid w:val="000073A9"/>
    <w:rsid w:val="00011AE8"/>
    <w:rsid w:val="00013CB0"/>
    <w:rsid w:val="00016C56"/>
    <w:rsid w:val="0001740E"/>
    <w:rsid w:val="00020253"/>
    <w:rsid w:val="00022804"/>
    <w:rsid w:val="00023B21"/>
    <w:rsid w:val="00023E21"/>
    <w:rsid w:val="00026FDA"/>
    <w:rsid w:val="0003093E"/>
    <w:rsid w:val="00030A27"/>
    <w:rsid w:val="00033017"/>
    <w:rsid w:val="00033134"/>
    <w:rsid w:val="00033DDC"/>
    <w:rsid w:val="00034674"/>
    <w:rsid w:val="00035B65"/>
    <w:rsid w:val="000364D1"/>
    <w:rsid w:val="00040E65"/>
    <w:rsid w:val="00043251"/>
    <w:rsid w:val="00043927"/>
    <w:rsid w:val="000440EC"/>
    <w:rsid w:val="0004541B"/>
    <w:rsid w:val="00045B65"/>
    <w:rsid w:val="00045EB6"/>
    <w:rsid w:val="00050957"/>
    <w:rsid w:val="00050DDB"/>
    <w:rsid w:val="000512C2"/>
    <w:rsid w:val="00053A25"/>
    <w:rsid w:val="00053BCF"/>
    <w:rsid w:val="00054956"/>
    <w:rsid w:val="0005496C"/>
    <w:rsid w:val="00057D44"/>
    <w:rsid w:val="000608D9"/>
    <w:rsid w:val="00060E94"/>
    <w:rsid w:val="000612AC"/>
    <w:rsid w:val="00061A2E"/>
    <w:rsid w:val="000625DB"/>
    <w:rsid w:val="00066CB0"/>
    <w:rsid w:val="000672EB"/>
    <w:rsid w:val="0007114D"/>
    <w:rsid w:val="00071E38"/>
    <w:rsid w:val="000729BC"/>
    <w:rsid w:val="00072A5D"/>
    <w:rsid w:val="000734C7"/>
    <w:rsid w:val="000735BC"/>
    <w:rsid w:val="000737E1"/>
    <w:rsid w:val="000750E3"/>
    <w:rsid w:val="00080963"/>
    <w:rsid w:val="00081269"/>
    <w:rsid w:val="00081F7B"/>
    <w:rsid w:val="00082064"/>
    <w:rsid w:val="000831B2"/>
    <w:rsid w:val="0008519F"/>
    <w:rsid w:val="00085306"/>
    <w:rsid w:val="0008684C"/>
    <w:rsid w:val="00087408"/>
    <w:rsid w:val="00087BE5"/>
    <w:rsid w:val="00090884"/>
    <w:rsid w:val="00090C42"/>
    <w:rsid w:val="000A00DD"/>
    <w:rsid w:val="000A0548"/>
    <w:rsid w:val="000A079E"/>
    <w:rsid w:val="000A0CD0"/>
    <w:rsid w:val="000A1F65"/>
    <w:rsid w:val="000A2764"/>
    <w:rsid w:val="000A2DFC"/>
    <w:rsid w:val="000A3BD3"/>
    <w:rsid w:val="000A500B"/>
    <w:rsid w:val="000A6D09"/>
    <w:rsid w:val="000A7041"/>
    <w:rsid w:val="000B0410"/>
    <w:rsid w:val="000B66A2"/>
    <w:rsid w:val="000B6A2A"/>
    <w:rsid w:val="000B6D25"/>
    <w:rsid w:val="000C0DF8"/>
    <w:rsid w:val="000C10D2"/>
    <w:rsid w:val="000C2FAF"/>
    <w:rsid w:val="000C466B"/>
    <w:rsid w:val="000C6103"/>
    <w:rsid w:val="000C6904"/>
    <w:rsid w:val="000C7914"/>
    <w:rsid w:val="000D0077"/>
    <w:rsid w:val="000D2EBF"/>
    <w:rsid w:val="000D5ACC"/>
    <w:rsid w:val="000D5B1D"/>
    <w:rsid w:val="000D5DE5"/>
    <w:rsid w:val="000D6304"/>
    <w:rsid w:val="000D7502"/>
    <w:rsid w:val="000D770F"/>
    <w:rsid w:val="000E1261"/>
    <w:rsid w:val="000E16D2"/>
    <w:rsid w:val="000E1A2C"/>
    <w:rsid w:val="000E1AFA"/>
    <w:rsid w:val="000E2165"/>
    <w:rsid w:val="000E39D8"/>
    <w:rsid w:val="000E434C"/>
    <w:rsid w:val="000E4566"/>
    <w:rsid w:val="000E5617"/>
    <w:rsid w:val="000E6624"/>
    <w:rsid w:val="000E7928"/>
    <w:rsid w:val="000F154F"/>
    <w:rsid w:val="000F244C"/>
    <w:rsid w:val="000F49D3"/>
    <w:rsid w:val="000F4A9C"/>
    <w:rsid w:val="000F5FF6"/>
    <w:rsid w:val="000F646E"/>
    <w:rsid w:val="000F6F19"/>
    <w:rsid w:val="000F73DF"/>
    <w:rsid w:val="0010030E"/>
    <w:rsid w:val="001020F0"/>
    <w:rsid w:val="00102F7E"/>
    <w:rsid w:val="00107B2F"/>
    <w:rsid w:val="0011012D"/>
    <w:rsid w:val="00110B2F"/>
    <w:rsid w:val="001119B3"/>
    <w:rsid w:val="00112FDC"/>
    <w:rsid w:val="00114BFB"/>
    <w:rsid w:val="00114E23"/>
    <w:rsid w:val="0011503B"/>
    <w:rsid w:val="001155A9"/>
    <w:rsid w:val="00115D2B"/>
    <w:rsid w:val="00116051"/>
    <w:rsid w:val="001162EC"/>
    <w:rsid w:val="0011656A"/>
    <w:rsid w:val="001177DB"/>
    <w:rsid w:val="00117A52"/>
    <w:rsid w:val="00117C9E"/>
    <w:rsid w:val="00120AE5"/>
    <w:rsid w:val="001221AE"/>
    <w:rsid w:val="00122BB0"/>
    <w:rsid w:val="001234EA"/>
    <w:rsid w:val="001237C5"/>
    <w:rsid w:val="00123B0D"/>
    <w:rsid w:val="001243C6"/>
    <w:rsid w:val="0012598D"/>
    <w:rsid w:val="00127041"/>
    <w:rsid w:val="001303C8"/>
    <w:rsid w:val="00133AF2"/>
    <w:rsid w:val="00134747"/>
    <w:rsid w:val="001350BB"/>
    <w:rsid w:val="00135C2F"/>
    <w:rsid w:val="001406C7"/>
    <w:rsid w:val="001412EA"/>
    <w:rsid w:val="0014336A"/>
    <w:rsid w:val="001448C1"/>
    <w:rsid w:val="00146F13"/>
    <w:rsid w:val="00150F90"/>
    <w:rsid w:val="0015399E"/>
    <w:rsid w:val="00153D6C"/>
    <w:rsid w:val="00156652"/>
    <w:rsid w:val="00157116"/>
    <w:rsid w:val="00157C1B"/>
    <w:rsid w:val="001630F0"/>
    <w:rsid w:val="001656A9"/>
    <w:rsid w:val="00165ED6"/>
    <w:rsid w:val="001668D1"/>
    <w:rsid w:val="001677BB"/>
    <w:rsid w:val="00172868"/>
    <w:rsid w:val="001728CE"/>
    <w:rsid w:val="00173465"/>
    <w:rsid w:val="001757F3"/>
    <w:rsid w:val="001775FF"/>
    <w:rsid w:val="00181FA9"/>
    <w:rsid w:val="00182ED3"/>
    <w:rsid w:val="0018343F"/>
    <w:rsid w:val="00184586"/>
    <w:rsid w:val="0018647A"/>
    <w:rsid w:val="0019038C"/>
    <w:rsid w:val="001930B9"/>
    <w:rsid w:val="00193664"/>
    <w:rsid w:val="00195073"/>
    <w:rsid w:val="001960BA"/>
    <w:rsid w:val="0019636F"/>
    <w:rsid w:val="00196461"/>
    <w:rsid w:val="00196BF4"/>
    <w:rsid w:val="00197264"/>
    <w:rsid w:val="001A221E"/>
    <w:rsid w:val="001A28B1"/>
    <w:rsid w:val="001A2A71"/>
    <w:rsid w:val="001A3647"/>
    <w:rsid w:val="001A3CFE"/>
    <w:rsid w:val="001A4973"/>
    <w:rsid w:val="001A49F6"/>
    <w:rsid w:val="001A5DD2"/>
    <w:rsid w:val="001A6A79"/>
    <w:rsid w:val="001A75ED"/>
    <w:rsid w:val="001B03F7"/>
    <w:rsid w:val="001B06FD"/>
    <w:rsid w:val="001B0D3D"/>
    <w:rsid w:val="001B773F"/>
    <w:rsid w:val="001C06CA"/>
    <w:rsid w:val="001C0A79"/>
    <w:rsid w:val="001C5665"/>
    <w:rsid w:val="001C5BF8"/>
    <w:rsid w:val="001C6910"/>
    <w:rsid w:val="001C6E32"/>
    <w:rsid w:val="001C72CD"/>
    <w:rsid w:val="001D124C"/>
    <w:rsid w:val="001D2D3B"/>
    <w:rsid w:val="001D3062"/>
    <w:rsid w:val="001D394F"/>
    <w:rsid w:val="001D5181"/>
    <w:rsid w:val="001D5498"/>
    <w:rsid w:val="001E0268"/>
    <w:rsid w:val="001E1D8F"/>
    <w:rsid w:val="001E2B24"/>
    <w:rsid w:val="001E346F"/>
    <w:rsid w:val="001E57FA"/>
    <w:rsid w:val="001E69B3"/>
    <w:rsid w:val="001F2362"/>
    <w:rsid w:val="001F2E21"/>
    <w:rsid w:val="001F37A5"/>
    <w:rsid w:val="001F4A30"/>
    <w:rsid w:val="001F5B8C"/>
    <w:rsid w:val="001F7A72"/>
    <w:rsid w:val="002012A3"/>
    <w:rsid w:val="00201E72"/>
    <w:rsid w:val="00203619"/>
    <w:rsid w:val="00203DD5"/>
    <w:rsid w:val="00204B70"/>
    <w:rsid w:val="002050C3"/>
    <w:rsid w:val="002074C0"/>
    <w:rsid w:val="0021021A"/>
    <w:rsid w:val="0021024A"/>
    <w:rsid w:val="00211865"/>
    <w:rsid w:val="00211DAB"/>
    <w:rsid w:val="0021217A"/>
    <w:rsid w:val="00215115"/>
    <w:rsid w:val="002167C5"/>
    <w:rsid w:val="00217011"/>
    <w:rsid w:val="0021786A"/>
    <w:rsid w:val="00221EDD"/>
    <w:rsid w:val="00222481"/>
    <w:rsid w:val="002225B9"/>
    <w:rsid w:val="00222BA8"/>
    <w:rsid w:val="00222CE5"/>
    <w:rsid w:val="002267A4"/>
    <w:rsid w:val="0022740F"/>
    <w:rsid w:val="002307A9"/>
    <w:rsid w:val="002311B3"/>
    <w:rsid w:val="002316A7"/>
    <w:rsid w:val="00232D5B"/>
    <w:rsid w:val="00233BD8"/>
    <w:rsid w:val="00233D80"/>
    <w:rsid w:val="00234966"/>
    <w:rsid w:val="002356F7"/>
    <w:rsid w:val="00236FF5"/>
    <w:rsid w:val="00241C64"/>
    <w:rsid w:val="00242C7A"/>
    <w:rsid w:val="00243623"/>
    <w:rsid w:val="002449DD"/>
    <w:rsid w:val="00247FF6"/>
    <w:rsid w:val="00250741"/>
    <w:rsid w:val="00251E68"/>
    <w:rsid w:val="002533D9"/>
    <w:rsid w:val="002537B3"/>
    <w:rsid w:val="00254688"/>
    <w:rsid w:val="00254DD2"/>
    <w:rsid w:val="00257167"/>
    <w:rsid w:val="00260EF4"/>
    <w:rsid w:val="00262170"/>
    <w:rsid w:val="0026271E"/>
    <w:rsid w:val="0026354B"/>
    <w:rsid w:val="00263F42"/>
    <w:rsid w:val="00264F82"/>
    <w:rsid w:val="00265C60"/>
    <w:rsid w:val="00266442"/>
    <w:rsid w:val="00270CDF"/>
    <w:rsid w:val="00272B49"/>
    <w:rsid w:val="00272DD3"/>
    <w:rsid w:val="002741B6"/>
    <w:rsid w:val="00274336"/>
    <w:rsid w:val="00274AEA"/>
    <w:rsid w:val="002750D2"/>
    <w:rsid w:val="00275646"/>
    <w:rsid w:val="00275BCF"/>
    <w:rsid w:val="002803FE"/>
    <w:rsid w:val="00280DA5"/>
    <w:rsid w:val="0028105D"/>
    <w:rsid w:val="00281F9B"/>
    <w:rsid w:val="002840B0"/>
    <w:rsid w:val="00290BCB"/>
    <w:rsid w:val="00291B69"/>
    <w:rsid w:val="00291CF2"/>
    <w:rsid w:val="002920A9"/>
    <w:rsid w:val="00292666"/>
    <w:rsid w:val="00293C93"/>
    <w:rsid w:val="0029653E"/>
    <w:rsid w:val="002A1581"/>
    <w:rsid w:val="002A2363"/>
    <w:rsid w:val="002A4014"/>
    <w:rsid w:val="002A575C"/>
    <w:rsid w:val="002B0570"/>
    <w:rsid w:val="002B0A51"/>
    <w:rsid w:val="002B0B0A"/>
    <w:rsid w:val="002B0F48"/>
    <w:rsid w:val="002B26DD"/>
    <w:rsid w:val="002B561F"/>
    <w:rsid w:val="002B61A3"/>
    <w:rsid w:val="002B64CB"/>
    <w:rsid w:val="002B6D48"/>
    <w:rsid w:val="002B79AB"/>
    <w:rsid w:val="002B7DBC"/>
    <w:rsid w:val="002C17AD"/>
    <w:rsid w:val="002C1AF2"/>
    <w:rsid w:val="002C65A6"/>
    <w:rsid w:val="002D288D"/>
    <w:rsid w:val="002D2B48"/>
    <w:rsid w:val="002D5699"/>
    <w:rsid w:val="002D5D2C"/>
    <w:rsid w:val="002D7874"/>
    <w:rsid w:val="002E2F13"/>
    <w:rsid w:val="002E3761"/>
    <w:rsid w:val="002E3802"/>
    <w:rsid w:val="002E3F67"/>
    <w:rsid w:val="002E6A8C"/>
    <w:rsid w:val="002E7E82"/>
    <w:rsid w:val="002F1463"/>
    <w:rsid w:val="002F25EB"/>
    <w:rsid w:val="002F5177"/>
    <w:rsid w:val="002F77A1"/>
    <w:rsid w:val="00300289"/>
    <w:rsid w:val="00300FFE"/>
    <w:rsid w:val="00304323"/>
    <w:rsid w:val="00305DA8"/>
    <w:rsid w:val="003073D8"/>
    <w:rsid w:val="00307569"/>
    <w:rsid w:val="003102B8"/>
    <w:rsid w:val="0031060E"/>
    <w:rsid w:val="0031280E"/>
    <w:rsid w:val="0031507C"/>
    <w:rsid w:val="00316F2C"/>
    <w:rsid w:val="00322DED"/>
    <w:rsid w:val="00323063"/>
    <w:rsid w:val="00324BB5"/>
    <w:rsid w:val="00324E97"/>
    <w:rsid w:val="00326579"/>
    <w:rsid w:val="00326EA7"/>
    <w:rsid w:val="0032790D"/>
    <w:rsid w:val="0033410F"/>
    <w:rsid w:val="0033430D"/>
    <w:rsid w:val="0033472B"/>
    <w:rsid w:val="00334F6A"/>
    <w:rsid w:val="00335F4C"/>
    <w:rsid w:val="00336A5B"/>
    <w:rsid w:val="00336C5C"/>
    <w:rsid w:val="00337250"/>
    <w:rsid w:val="00337C50"/>
    <w:rsid w:val="00337FC6"/>
    <w:rsid w:val="0034455C"/>
    <w:rsid w:val="00345CCE"/>
    <w:rsid w:val="00350171"/>
    <w:rsid w:val="00350A89"/>
    <w:rsid w:val="003510EC"/>
    <w:rsid w:val="00351650"/>
    <w:rsid w:val="00354A16"/>
    <w:rsid w:val="00354C9B"/>
    <w:rsid w:val="00355AF3"/>
    <w:rsid w:val="00356C3F"/>
    <w:rsid w:val="00360648"/>
    <w:rsid w:val="003659D4"/>
    <w:rsid w:val="0036707C"/>
    <w:rsid w:val="0037053B"/>
    <w:rsid w:val="00371810"/>
    <w:rsid w:val="00373F61"/>
    <w:rsid w:val="0037431F"/>
    <w:rsid w:val="0037523E"/>
    <w:rsid w:val="00376BBA"/>
    <w:rsid w:val="00380579"/>
    <w:rsid w:val="00380AF6"/>
    <w:rsid w:val="00382E52"/>
    <w:rsid w:val="0038323A"/>
    <w:rsid w:val="003840D5"/>
    <w:rsid w:val="003848C1"/>
    <w:rsid w:val="00386A81"/>
    <w:rsid w:val="003877C0"/>
    <w:rsid w:val="00391101"/>
    <w:rsid w:val="003911E4"/>
    <w:rsid w:val="003912F8"/>
    <w:rsid w:val="003915B3"/>
    <w:rsid w:val="00393948"/>
    <w:rsid w:val="00394C90"/>
    <w:rsid w:val="003951DD"/>
    <w:rsid w:val="00397B8D"/>
    <w:rsid w:val="00397E20"/>
    <w:rsid w:val="003A06DF"/>
    <w:rsid w:val="003A0EC3"/>
    <w:rsid w:val="003A1CB8"/>
    <w:rsid w:val="003A42C3"/>
    <w:rsid w:val="003A45D6"/>
    <w:rsid w:val="003A4843"/>
    <w:rsid w:val="003A541E"/>
    <w:rsid w:val="003A5FF6"/>
    <w:rsid w:val="003A70BB"/>
    <w:rsid w:val="003B0F32"/>
    <w:rsid w:val="003B2B65"/>
    <w:rsid w:val="003B2E93"/>
    <w:rsid w:val="003B3681"/>
    <w:rsid w:val="003C00CF"/>
    <w:rsid w:val="003C11E7"/>
    <w:rsid w:val="003C763F"/>
    <w:rsid w:val="003C76DB"/>
    <w:rsid w:val="003D016C"/>
    <w:rsid w:val="003D0C67"/>
    <w:rsid w:val="003D1202"/>
    <w:rsid w:val="003D26F9"/>
    <w:rsid w:val="003D2D5B"/>
    <w:rsid w:val="003D32D9"/>
    <w:rsid w:val="003D342F"/>
    <w:rsid w:val="003D37D1"/>
    <w:rsid w:val="003D48CD"/>
    <w:rsid w:val="003D4AE9"/>
    <w:rsid w:val="003D53BA"/>
    <w:rsid w:val="003D612E"/>
    <w:rsid w:val="003D64E3"/>
    <w:rsid w:val="003D6A9E"/>
    <w:rsid w:val="003D74A2"/>
    <w:rsid w:val="003E3E84"/>
    <w:rsid w:val="003F18A0"/>
    <w:rsid w:val="003F18F4"/>
    <w:rsid w:val="003F5553"/>
    <w:rsid w:val="003F696A"/>
    <w:rsid w:val="003F7159"/>
    <w:rsid w:val="003F7A48"/>
    <w:rsid w:val="00400960"/>
    <w:rsid w:val="00400B40"/>
    <w:rsid w:val="00401BA7"/>
    <w:rsid w:val="0040222D"/>
    <w:rsid w:val="00402743"/>
    <w:rsid w:val="00403AFF"/>
    <w:rsid w:val="00404479"/>
    <w:rsid w:val="00405018"/>
    <w:rsid w:val="00406DA4"/>
    <w:rsid w:val="00407CE5"/>
    <w:rsid w:val="00411D51"/>
    <w:rsid w:val="00413BDE"/>
    <w:rsid w:val="00414B21"/>
    <w:rsid w:val="004170D6"/>
    <w:rsid w:val="00417335"/>
    <w:rsid w:val="00417C66"/>
    <w:rsid w:val="00426028"/>
    <w:rsid w:val="00426CE3"/>
    <w:rsid w:val="004332F0"/>
    <w:rsid w:val="00433929"/>
    <w:rsid w:val="00433EE7"/>
    <w:rsid w:val="0043640E"/>
    <w:rsid w:val="004371CE"/>
    <w:rsid w:val="00437466"/>
    <w:rsid w:val="0043757F"/>
    <w:rsid w:val="00441668"/>
    <w:rsid w:val="004416A9"/>
    <w:rsid w:val="00442EBF"/>
    <w:rsid w:val="00443BA8"/>
    <w:rsid w:val="004445EA"/>
    <w:rsid w:val="0044473A"/>
    <w:rsid w:val="00444D5F"/>
    <w:rsid w:val="00444E0C"/>
    <w:rsid w:val="00446B28"/>
    <w:rsid w:val="004501DC"/>
    <w:rsid w:val="0045142C"/>
    <w:rsid w:val="00452520"/>
    <w:rsid w:val="00455BDC"/>
    <w:rsid w:val="00461AED"/>
    <w:rsid w:val="004620F4"/>
    <w:rsid w:val="0046313B"/>
    <w:rsid w:val="00463906"/>
    <w:rsid w:val="00470AA4"/>
    <w:rsid w:val="00470E5D"/>
    <w:rsid w:val="00471676"/>
    <w:rsid w:val="004721B3"/>
    <w:rsid w:val="004735B6"/>
    <w:rsid w:val="00474F7B"/>
    <w:rsid w:val="0048051A"/>
    <w:rsid w:val="00480B09"/>
    <w:rsid w:val="004810AF"/>
    <w:rsid w:val="00481124"/>
    <w:rsid w:val="00482501"/>
    <w:rsid w:val="00482C78"/>
    <w:rsid w:val="00486B6B"/>
    <w:rsid w:val="004904A5"/>
    <w:rsid w:val="00490C09"/>
    <w:rsid w:val="004936F2"/>
    <w:rsid w:val="004957BF"/>
    <w:rsid w:val="00495FC8"/>
    <w:rsid w:val="00496681"/>
    <w:rsid w:val="004A649F"/>
    <w:rsid w:val="004A6880"/>
    <w:rsid w:val="004A6E82"/>
    <w:rsid w:val="004A6F7E"/>
    <w:rsid w:val="004B0836"/>
    <w:rsid w:val="004B2FA6"/>
    <w:rsid w:val="004B3202"/>
    <w:rsid w:val="004B414A"/>
    <w:rsid w:val="004B4274"/>
    <w:rsid w:val="004B5150"/>
    <w:rsid w:val="004B515C"/>
    <w:rsid w:val="004B7A6C"/>
    <w:rsid w:val="004C13BD"/>
    <w:rsid w:val="004C2906"/>
    <w:rsid w:val="004C5388"/>
    <w:rsid w:val="004D38F7"/>
    <w:rsid w:val="004D6D4C"/>
    <w:rsid w:val="004E27AC"/>
    <w:rsid w:val="004E2D60"/>
    <w:rsid w:val="004E51EB"/>
    <w:rsid w:val="004E5326"/>
    <w:rsid w:val="004E5F9A"/>
    <w:rsid w:val="004E6202"/>
    <w:rsid w:val="004F2814"/>
    <w:rsid w:val="004F28FB"/>
    <w:rsid w:val="004F300B"/>
    <w:rsid w:val="004F365F"/>
    <w:rsid w:val="004F4811"/>
    <w:rsid w:val="004F51C1"/>
    <w:rsid w:val="004F5B1B"/>
    <w:rsid w:val="004F728A"/>
    <w:rsid w:val="00500F4A"/>
    <w:rsid w:val="005013B7"/>
    <w:rsid w:val="005019FA"/>
    <w:rsid w:val="005023A2"/>
    <w:rsid w:val="00505E94"/>
    <w:rsid w:val="00506126"/>
    <w:rsid w:val="00506F03"/>
    <w:rsid w:val="00510176"/>
    <w:rsid w:val="005107E8"/>
    <w:rsid w:val="00515171"/>
    <w:rsid w:val="00520166"/>
    <w:rsid w:val="005216E3"/>
    <w:rsid w:val="00522BBD"/>
    <w:rsid w:val="00524742"/>
    <w:rsid w:val="00524C52"/>
    <w:rsid w:val="00525130"/>
    <w:rsid w:val="00526439"/>
    <w:rsid w:val="005265D6"/>
    <w:rsid w:val="00526920"/>
    <w:rsid w:val="00526ECF"/>
    <w:rsid w:val="00530788"/>
    <w:rsid w:val="00530FE6"/>
    <w:rsid w:val="00532BF4"/>
    <w:rsid w:val="00533577"/>
    <w:rsid w:val="00534F41"/>
    <w:rsid w:val="005376AC"/>
    <w:rsid w:val="00540877"/>
    <w:rsid w:val="00541335"/>
    <w:rsid w:val="00541DA5"/>
    <w:rsid w:val="005458F4"/>
    <w:rsid w:val="0054683D"/>
    <w:rsid w:val="00546C58"/>
    <w:rsid w:val="00547113"/>
    <w:rsid w:val="00547A5D"/>
    <w:rsid w:val="00552A51"/>
    <w:rsid w:val="00552C32"/>
    <w:rsid w:val="005532A4"/>
    <w:rsid w:val="00553969"/>
    <w:rsid w:val="00555686"/>
    <w:rsid w:val="00560E50"/>
    <w:rsid w:val="00564CE2"/>
    <w:rsid w:val="005654A6"/>
    <w:rsid w:val="00566642"/>
    <w:rsid w:val="00566B9D"/>
    <w:rsid w:val="00570CF5"/>
    <w:rsid w:val="00571ACF"/>
    <w:rsid w:val="00571D26"/>
    <w:rsid w:val="00571D2A"/>
    <w:rsid w:val="00573202"/>
    <w:rsid w:val="00574AEC"/>
    <w:rsid w:val="00574CCA"/>
    <w:rsid w:val="00574D5B"/>
    <w:rsid w:val="005759B1"/>
    <w:rsid w:val="005762AA"/>
    <w:rsid w:val="005775CF"/>
    <w:rsid w:val="00582D0F"/>
    <w:rsid w:val="005834D6"/>
    <w:rsid w:val="00585C00"/>
    <w:rsid w:val="005863AF"/>
    <w:rsid w:val="00587765"/>
    <w:rsid w:val="00587985"/>
    <w:rsid w:val="00591549"/>
    <w:rsid w:val="00591611"/>
    <w:rsid w:val="00591D6B"/>
    <w:rsid w:val="005927DD"/>
    <w:rsid w:val="00592E7A"/>
    <w:rsid w:val="005932DA"/>
    <w:rsid w:val="0059354F"/>
    <w:rsid w:val="00593B88"/>
    <w:rsid w:val="00596005"/>
    <w:rsid w:val="00597BA4"/>
    <w:rsid w:val="005A059C"/>
    <w:rsid w:val="005A1671"/>
    <w:rsid w:val="005A3271"/>
    <w:rsid w:val="005A3A39"/>
    <w:rsid w:val="005A5A11"/>
    <w:rsid w:val="005B038C"/>
    <w:rsid w:val="005B19D9"/>
    <w:rsid w:val="005B3FAE"/>
    <w:rsid w:val="005B7CBF"/>
    <w:rsid w:val="005C32FC"/>
    <w:rsid w:val="005C42FC"/>
    <w:rsid w:val="005C47B0"/>
    <w:rsid w:val="005C6831"/>
    <w:rsid w:val="005D2489"/>
    <w:rsid w:val="005D2928"/>
    <w:rsid w:val="005D3949"/>
    <w:rsid w:val="005E189A"/>
    <w:rsid w:val="005E37B4"/>
    <w:rsid w:val="005E3867"/>
    <w:rsid w:val="005E47C8"/>
    <w:rsid w:val="005E640E"/>
    <w:rsid w:val="005E6CBF"/>
    <w:rsid w:val="005F09EE"/>
    <w:rsid w:val="005F22F7"/>
    <w:rsid w:val="005F34CB"/>
    <w:rsid w:val="005F4947"/>
    <w:rsid w:val="005F4FDD"/>
    <w:rsid w:val="005F5D62"/>
    <w:rsid w:val="005F6557"/>
    <w:rsid w:val="005F73E1"/>
    <w:rsid w:val="00603962"/>
    <w:rsid w:val="006060EC"/>
    <w:rsid w:val="00610806"/>
    <w:rsid w:val="00610818"/>
    <w:rsid w:val="0061474C"/>
    <w:rsid w:val="00614C0F"/>
    <w:rsid w:val="00617485"/>
    <w:rsid w:val="006208FD"/>
    <w:rsid w:val="0062105C"/>
    <w:rsid w:val="0062114A"/>
    <w:rsid w:val="006216DE"/>
    <w:rsid w:val="00622E05"/>
    <w:rsid w:val="006249A4"/>
    <w:rsid w:val="006259EE"/>
    <w:rsid w:val="006264E7"/>
    <w:rsid w:val="00626CA7"/>
    <w:rsid w:val="006270D6"/>
    <w:rsid w:val="00630A94"/>
    <w:rsid w:val="00631515"/>
    <w:rsid w:val="006324E0"/>
    <w:rsid w:val="006334AC"/>
    <w:rsid w:val="00633CB4"/>
    <w:rsid w:val="00634242"/>
    <w:rsid w:val="00636C79"/>
    <w:rsid w:val="00636F53"/>
    <w:rsid w:val="00637363"/>
    <w:rsid w:val="00637973"/>
    <w:rsid w:val="00640964"/>
    <w:rsid w:val="006410C4"/>
    <w:rsid w:val="00642EBF"/>
    <w:rsid w:val="006444BE"/>
    <w:rsid w:val="00645A58"/>
    <w:rsid w:val="00646CB0"/>
    <w:rsid w:val="006474C6"/>
    <w:rsid w:val="006478FB"/>
    <w:rsid w:val="00652314"/>
    <w:rsid w:val="006532AD"/>
    <w:rsid w:val="006533E9"/>
    <w:rsid w:val="0065409A"/>
    <w:rsid w:val="00654233"/>
    <w:rsid w:val="00656E8A"/>
    <w:rsid w:val="006571DA"/>
    <w:rsid w:val="00661DD5"/>
    <w:rsid w:val="00664112"/>
    <w:rsid w:val="00664E46"/>
    <w:rsid w:val="00665B2E"/>
    <w:rsid w:val="00667A75"/>
    <w:rsid w:val="006707E2"/>
    <w:rsid w:val="0067289D"/>
    <w:rsid w:val="00672B30"/>
    <w:rsid w:val="00672EDF"/>
    <w:rsid w:val="00673895"/>
    <w:rsid w:val="00673E7A"/>
    <w:rsid w:val="006748F4"/>
    <w:rsid w:val="00674D64"/>
    <w:rsid w:val="00675935"/>
    <w:rsid w:val="006774DA"/>
    <w:rsid w:val="00681F73"/>
    <w:rsid w:val="006825AD"/>
    <w:rsid w:val="00682C69"/>
    <w:rsid w:val="006842C1"/>
    <w:rsid w:val="00684A7C"/>
    <w:rsid w:val="00687FBF"/>
    <w:rsid w:val="0069036B"/>
    <w:rsid w:val="006907B9"/>
    <w:rsid w:val="006927DF"/>
    <w:rsid w:val="00694513"/>
    <w:rsid w:val="006A069E"/>
    <w:rsid w:val="006A08DA"/>
    <w:rsid w:val="006A18B6"/>
    <w:rsid w:val="006A28FF"/>
    <w:rsid w:val="006A35D3"/>
    <w:rsid w:val="006A3D08"/>
    <w:rsid w:val="006A4000"/>
    <w:rsid w:val="006A5367"/>
    <w:rsid w:val="006A6799"/>
    <w:rsid w:val="006A77E6"/>
    <w:rsid w:val="006B1430"/>
    <w:rsid w:val="006B1E35"/>
    <w:rsid w:val="006B2085"/>
    <w:rsid w:val="006B2883"/>
    <w:rsid w:val="006B3A37"/>
    <w:rsid w:val="006B4C3A"/>
    <w:rsid w:val="006B66E3"/>
    <w:rsid w:val="006B7AF6"/>
    <w:rsid w:val="006B7BDC"/>
    <w:rsid w:val="006C1BE1"/>
    <w:rsid w:val="006C323D"/>
    <w:rsid w:val="006C671E"/>
    <w:rsid w:val="006C6C2D"/>
    <w:rsid w:val="006C71D0"/>
    <w:rsid w:val="006C7C90"/>
    <w:rsid w:val="006D1916"/>
    <w:rsid w:val="006D51F7"/>
    <w:rsid w:val="006E0BE8"/>
    <w:rsid w:val="006E2956"/>
    <w:rsid w:val="006E3DC4"/>
    <w:rsid w:val="006E42D4"/>
    <w:rsid w:val="006E45DB"/>
    <w:rsid w:val="006E4E5F"/>
    <w:rsid w:val="006E63E1"/>
    <w:rsid w:val="006E6C60"/>
    <w:rsid w:val="006E6DCA"/>
    <w:rsid w:val="006E7765"/>
    <w:rsid w:val="006F0AF0"/>
    <w:rsid w:val="006F1D90"/>
    <w:rsid w:val="006F245A"/>
    <w:rsid w:val="006F28CC"/>
    <w:rsid w:val="006F3003"/>
    <w:rsid w:val="006F3664"/>
    <w:rsid w:val="006F3E0B"/>
    <w:rsid w:val="006F5405"/>
    <w:rsid w:val="006F5854"/>
    <w:rsid w:val="00701434"/>
    <w:rsid w:val="0070239B"/>
    <w:rsid w:val="00702900"/>
    <w:rsid w:val="00703000"/>
    <w:rsid w:val="007074A1"/>
    <w:rsid w:val="00710E97"/>
    <w:rsid w:val="007123F0"/>
    <w:rsid w:val="00713465"/>
    <w:rsid w:val="00716633"/>
    <w:rsid w:val="007167D3"/>
    <w:rsid w:val="0072104A"/>
    <w:rsid w:val="0072185B"/>
    <w:rsid w:val="00721A43"/>
    <w:rsid w:val="00721D53"/>
    <w:rsid w:val="007224E6"/>
    <w:rsid w:val="00731370"/>
    <w:rsid w:val="007317D2"/>
    <w:rsid w:val="007332A4"/>
    <w:rsid w:val="00733EB1"/>
    <w:rsid w:val="00734489"/>
    <w:rsid w:val="007344AA"/>
    <w:rsid w:val="00734D38"/>
    <w:rsid w:val="00735791"/>
    <w:rsid w:val="00737563"/>
    <w:rsid w:val="007406D3"/>
    <w:rsid w:val="007433FA"/>
    <w:rsid w:val="00743EDA"/>
    <w:rsid w:val="00744B44"/>
    <w:rsid w:val="007473B9"/>
    <w:rsid w:val="0074777E"/>
    <w:rsid w:val="007502B7"/>
    <w:rsid w:val="007504A9"/>
    <w:rsid w:val="00750972"/>
    <w:rsid w:val="00751A91"/>
    <w:rsid w:val="00753B63"/>
    <w:rsid w:val="007564C7"/>
    <w:rsid w:val="00756F49"/>
    <w:rsid w:val="0075772A"/>
    <w:rsid w:val="00757CDE"/>
    <w:rsid w:val="0076012C"/>
    <w:rsid w:val="00760DF4"/>
    <w:rsid w:val="00760E30"/>
    <w:rsid w:val="0076124B"/>
    <w:rsid w:val="00762034"/>
    <w:rsid w:val="00762378"/>
    <w:rsid w:val="007639DB"/>
    <w:rsid w:val="007654BB"/>
    <w:rsid w:val="007668F3"/>
    <w:rsid w:val="0076793B"/>
    <w:rsid w:val="00771382"/>
    <w:rsid w:val="00773534"/>
    <w:rsid w:val="00774D54"/>
    <w:rsid w:val="007755FF"/>
    <w:rsid w:val="00775DA0"/>
    <w:rsid w:val="00775DC6"/>
    <w:rsid w:val="00776192"/>
    <w:rsid w:val="00776B5C"/>
    <w:rsid w:val="007775F4"/>
    <w:rsid w:val="007803CF"/>
    <w:rsid w:val="00780A8C"/>
    <w:rsid w:val="00783747"/>
    <w:rsid w:val="007849A8"/>
    <w:rsid w:val="00785615"/>
    <w:rsid w:val="00786509"/>
    <w:rsid w:val="00786E9E"/>
    <w:rsid w:val="007902BC"/>
    <w:rsid w:val="007907C4"/>
    <w:rsid w:val="00790E16"/>
    <w:rsid w:val="007928D2"/>
    <w:rsid w:val="00797011"/>
    <w:rsid w:val="00797648"/>
    <w:rsid w:val="00797B81"/>
    <w:rsid w:val="007A162F"/>
    <w:rsid w:val="007A18F0"/>
    <w:rsid w:val="007A379C"/>
    <w:rsid w:val="007A4CB7"/>
    <w:rsid w:val="007A50EA"/>
    <w:rsid w:val="007A55A9"/>
    <w:rsid w:val="007A5FBD"/>
    <w:rsid w:val="007A696E"/>
    <w:rsid w:val="007B127E"/>
    <w:rsid w:val="007B1E1F"/>
    <w:rsid w:val="007B2C0C"/>
    <w:rsid w:val="007B3208"/>
    <w:rsid w:val="007B44AC"/>
    <w:rsid w:val="007B53D4"/>
    <w:rsid w:val="007B622E"/>
    <w:rsid w:val="007B6ABC"/>
    <w:rsid w:val="007B6B17"/>
    <w:rsid w:val="007B7D78"/>
    <w:rsid w:val="007C0119"/>
    <w:rsid w:val="007C15F2"/>
    <w:rsid w:val="007C1FBE"/>
    <w:rsid w:val="007C2C34"/>
    <w:rsid w:val="007C3012"/>
    <w:rsid w:val="007C558D"/>
    <w:rsid w:val="007C7D96"/>
    <w:rsid w:val="007D0C17"/>
    <w:rsid w:val="007D0E8B"/>
    <w:rsid w:val="007D16A5"/>
    <w:rsid w:val="007D172E"/>
    <w:rsid w:val="007D2A01"/>
    <w:rsid w:val="007D75F2"/>
    <w:rsid w:val="007D797C"/>
    <w:rsid w:val="007E019B"/>
    <w:rsid w:val="007E0D41"/>
    <w:rsid w:val="007E0FA4"/>
    <w:rsid w:val="007E15E9"/>
    <w:rsid w:val="007E24C2"/>
    <w:rsid w:val="007E77FC"/>
    <w:rsid w:val="007F25D6"/>
    <w:rsid w:val="007F276F"/>
    <w:rsid w:val="007F34C4"/>
    <w:rsid w:val="007F357D"/>
    <w:rsid w:val="007F3A50"/>
    <w:rsid w:val="007F4986"/>
    <w:rsid w:val="007F5B03"/>
    <w:rsid w:val="008005A8"/>
    <w:rsid w:val="0080154F"/>
    <w:rsid w:val="008035D6"/>
    <w:rsid w:val="0080386F"/>
    <w:rsid w:val="00803B9B"/>
    <w:rsid w:val="0080583F"/>
    <w:rsid w:val="00815049"/>
    <w:rsid w:val="00815622"/>
    <w:rsid w:val="0081622E"/>
    <w:rsid w:val="00817BFB"/>
    <w:rsid w:val="00820E80"/>
    <w:rsid w:val="00823A34"/>
    <w:rsid w:val="00824BF8"/>
    <w:rsid w:val="00824DA7"/>
    <w:rsid w:val="008250BD"/>
    <w:rsid w:val="0083073E"/>
    <w:rsid w:val="00830A5F"/>
    <w:rsid w:val="008314F1"/>
    <w:rsid w:val="00833B3A"/>
    <w:rsid w:val="00834113"/>
    <w:rsid w:val="00834240"/>
    <w:rsid w:val="00835776"/>
    <w:rsid w:val="008364EF"/>
    <w:rsid w:val="00836821"/>
    <w:rsid w:val="00836EBA"/>
    <w:rsid w:val="008421E2"/>
    <w:rsid w:val="00842726"/>
    <w:rsid w:val="00843D2E"/>
    <w:rsid w:val="008445A5"/>
    <w:rsid w:val="00844CD4"/>
    <w:rsid w:val="00851036"/>
    <w:rsid w:val="0085118B"/>
    <w:rsid w:val="0085176A"/>
    <w:rsid w:val="00851959"/>
    <w:rsid w:val="008526FE"/>
    <w:rsid w:val="008529F6"/>
    <w:rsid w:val="00852F5B"/>
    <w:rsid w:val="008547FD"/>
    <w:rsid w:val="00855BD5"/>
    <w:rsid w:val="00855FE8"/>
    <w:rsid w:val="00857606"/>
    <w:rsid w:val="0086111C"/>
    <w:rsid w:val="008619B8"/>
    <w:rsid w:val="00861A3E"/>
    <w:rsid w:val="0086336A"/>
    <w:rsid w:val="008639B4"/>
    <w:rsid w:val="00865A61"/>
    <w:rsid w:val="00865F79"/>
    <w:rsid w:val="00867B25"/>
    <w:rsid w:val="0087090B"/>
    <w:rsid w:val="0087118F"/>
    <w:rsid w:val="00874328"/>
    <w:rsid w:val="00876E67"/>
    <w:rsid w:val="0088152B"/>
    <w:rsid w:val="00881C46"/>
    <w:rsid w:val="00882BFB"/>
    <w:rsid w:val="008835AC"/>
    <w:rsid w:val="00884556"/>
    <w:rsid w:val="00885254"/>
    <w:rsid w:val="0088552C"/>
    <w:rsid w:val="00886015"/>
    <w:rsid w:val="0088615C"/>
    <w:rsid w:val="00886A59"/>
    <w:rsid w:val="00891F09"/>
    <w:rsid w:val="008949A5"/>
    <w:rsid w:val="008950AD"/>
    <w:rsid w:val="008956F9"/>
    <w:rsid w:val="00895E4C"/>
    <w:rsid w:val="008962D4"/>
    <w:rsid w:val="008968A0"/>
    <w:rsid w:val="008A385F"/>
    <w:rsid w:val="008A4EB2"/>
    <w:rsid w:val="008A527E"/>
    <w:rsid w:val="008A7CEF"/>
    <w:rsid w:val="008B2195"/>
    <w:rsid w:val="008B2CF6"/>
    <w:rsid w:val="008B49AB"/>
    <w:rsid w:val="008B5517"/>
    <w:rsid w:val="008B6436"/>
    <w:rsid w:val="008B71B0"/>
    <w:rsid w:val="008B7788"/>
    <w:rsid w:val="008B7B65"/>
    <w:rsid w:val="008C0B22"/>
    <w:rsid w:val="008C11CC"/>
    <w:rsid w:val="008C45D1"/>
    <w:rsid w:val="008C63EC"/>
    <w:rsid w:val="008C772B"/>
    <w:rsid w:val="008D13B0"/>
    <w:rsid w:val="008D3052"/>
    <w:rsid w:val="008D4007"/>
    <w:rsid w:val="008E0186"/>
    <w:rsid w:val="008E042A"/>
    <w:rsid w:val="008E127D"/>
    <w:rsid w:val="008E187D"/>
    <w:rsid w:val="008E441D"/>
    <w:rsid w:val="008E5653"/>
    <w:rsid w:val="008E66B7"/>
    <w:rsid w:val="008E7C4A"/>
    <w:rsid w:val="008F1195"/>
    <w:rsid w:val="008F2526"/>
    <w:rsid w:val="008F3675"/>
    <w:rsid w:val="008F4B7D"/>
    <w:rsid w:val="008F5C84"/>
    <w:rsid w:val="008F5DDA"/>
    <w:rsid w:val="008F71C9"/>
    <w:rsid w:val="008F753C"/>
    <w:rsid w:val="009017A3"/>
    <w:rsid w:val="00901ADC"/>
    <w:rsid w:val="00902E71"/>
    <w:rsid w:val="00903CDA"/>
    <w:rsid w:val="00903E08"/>
    <w:rsid w:val="009050CC"/>
    <w:rsid w:val="009065CB"/>
    <w:rsid w:val="00906738"/>
    <w:rsid w:val="00907A9C"/>
    <w:rsid w:val="00910BB8"/>
    <w:rsid w:val="00910FFD"/>
    <w:rsid w:val="00911972"/>
    <w:rsid w:val="00912FE2"/>
    <w:rsid w:val="0091300A"/>
    <w:rsid w:val="009134F1"/>
    <w:rsid w:val="009137C4"/>
    <w:rsid w:val="00916659"/>
    <w:rsid w:val="00917B77"/>
    <w:rsid w:val="00917EE4"/>
    <w:rsid w:val="00921F4E"/>
    <w:rsid w:val="00922883"/>
    <w:rsid w:val="00923A6E"/>
    <w:rsid w:val="00923AFE"/>
    <w:rsid w:val="00923DC7"/>
    <w:rsid w:val="00924E07"/>
    <w:rsid w:val="009271C4"/>
    <w:rsid w:val="00927A09"/>
    <w:rsid w:val="009317EB"/>
    <w:rsid w:val="00931A56"/>
    <w:rsid w:val="00931D9E"/>
    <w:rsid w:val="00933979"/>
    <w:rsid w:val="00934DB2"/>
    <w:rsid w:val="00936ECD"/>
    <w:rsid w:val="00937A83"/>
    <w:rsid w:val="00942535"/>
    <w:rsid w:val="00942A21"/>
    <w:rsid w:val="009503F2"/>
    <w:rsid w:val="00950451"/>
    <w:rsid w:val="0095132C"/>
    <w:rsid w:val="009513BD"/>
    <w:rsid w:val="009528A6"/>
    <w:rsid w:val="00953A10"/>
    <w:rsid w:val="00954F3E"/>
    <w:rsid w:val="0095621D"/>
    <w:rsid w:val="00956A9B"/>
    <w:rsid w:val="00957258"/>
    <w:rsid w:val="00962968"/>
    <w:rsid w:val="00963550"/>
    <w:rsid w:val="00964F5E"/>
    <w:rsid w:val="009664B3"/>
    <w:rsid w:val="00967733"/>
    <w:rsid w:val="009705F8"/>
    <w:rsid w:val="00970DF9"/>
    <w:rsid w:val="0097453D"/>
    <w:rsid w:val="00981477"/>
    <w:rsid w:val="009825FA"/>
    <w:rsid w:val="00982C86"/>
    <w:rsid w:val="009838B6"/>
    <w:rsid w:val="009841BF"/>
    <w:rsid w:val="00984588"/>
    <w:rsid w:val="009876F0"/>
    <w:rsid w:val="00987F31"/>
    <w:rsid w:val="00987F33"/>
    <w:rsid w:val="00991E89"/>
    <w:rsid w:val="009934C0"/>
    <w:rsid w:val="009938A0"/>
    <w:rsid w:val="00995283"/>
    <w:rsid w:val="00996404"/>
    <w:rsid w:val="00996F32"/>
    <w:rsid w:val="00997BE8"/>
    <w:rsid w:val="009A02A2"/>
    <w:rsid w:val="009A0380"/>
    <w:rsid w:val="009A34EB"/>
    <w:rsid w:val="009A5E9A"/>
    <w:rsid w:val="009A7C55"/>
    <w:rsid w:val="009B2505"/>
    <w:rsid w:val="009B27EF"/>
    <w:rsid w:val="009B2B13"/>
    <w:rsid w:val="009B33E4"/>
    <w:rsid w:val="009B3FA4"/>
    <w:rsid w:val="009B3FF5"/>
    <w:rsid w:val="009B4748"/>
    <w:rsid w:val="009B4B5D"/>
    <w:rsid w:val="009C1B0E"/>
    <w:rsid w:val="009C4661"/>
    <w:rsid w:val="009C5B0F"/>
    <w:rsid w:val="009C7BE4"/>
    <w:rsid w:val="009D0D45"/>
    <w:rsid w:val="009D119B"/>
    <w:rsid w:val="009D31BE"/>
    <w:rsid w:val="009D4934"/>
    <w:rsid w:val="009D61D0"/>
    <w:rsid w:val="009D6AC6"/>
    <w:rsid w:val="009D75FB"/>
    <w:rsid w:val="009E0F24"/>
    <w:rsid w:val="009E19E7"/>
    <w:rsid w:val="009E25DF"/>
    <w:rsid w:val="009E3F5E"/>
    <w:rsid w:val="009E4BB7"/>
    <w:rsid w:val="009E62B9"/>
    <w:rsid w:val="009E7356"/>
    <w:rsid w:val="009F0319"/>
    <w:rsid w:val="009F0CA7"/>
    <w:rsid w:val="009F200F"/>
    <w:rsid w:val="009F306F"/>
    <w:rsid w:val="009F39E0"/>
    <w:rsid w:val="009F3C82"/>
    <w:rsid w:val="009F3F59"/>
    <w:rsid w:val="009F478F"/>
    <w:rsid w:val="009F4FFB"/>
    <w:rsid w:val="009F6C3D"/>
    <w:rsid w:val="009F6D81"/>
    <w:rsid w:val="00A00E1A"/>
    <w:rsid w:val="00A02482"/>
    <w:rsid w:val="00A025FA"/>
    <w:rsid w:val="00A033AE"/>
    <w:rsid w:val="00A06650"/>
    <w:rsid w:val="00A067AF"/>
    <w:rsid w:val="00A06838"/>
    <w:rsid w:val="00A119FD"/>
    <w:rsid w:val="00A13866"/>
    <w:rsid w:val="00A13F3F"/>
    <w:rsid w:val="00A17F73"/>
    <w:rsid w:val="00A20F56"/>
    <w:rsid w:val="00A21735"/>
    <w:rsid w:val="00A219D1"/>
    <w:rsid w:val="00A21E74"/>
    <w:rsid w:val="00A227C9"/>
    <w:rsid w:val="00A22C15"/>
    <w:rsid w:val="00A268E3"/>
    <w:rsid w:val="00A27276"/>
    <w:rsid w:val="00A27931"/>
    <w:rsid w:val="00A27D3C"/>
    <w:rsid w:val="00A33E58"/>
    <w:rsid w:val="00A35135"/>
    <w:rsid w:val="00A35DA5"/>
    <w:rsid w:val="00A36764"/>
    <w:rsid w:val="00A417FA"/>
    <w:rsid w:val="00A4188D"/>
    <w:rsid w:val="00A47CB5"/>
    <w:rsid w:val="00A47E4E"/>
    <w:rsid w:val="00A504BF"/>
    <w:rsid w:val="00A50668"/>
    <w:rsid w:val="00A526DC"/>
    <w:rsid w:val="00A54130"/>
    <w:rsid w:val="00A5604E"/>
    <w:rsid w:val="00A56792"/>
    <w:rsid w:val="00A568C3"/>
    <w:rsid w:val="00A56B24"/>
    <w:rsid w:val="00A57E5C"/>
    <w:rsid w:val="00A60066"/>
    <w:rsid w:val="00A61A1F"/>
    <w:rsid w:val="00A61AF4"/>
    <w:rsid w:val="00A66227"/>
    <w:rsid w:val="00A67C3C"/>
    <w:rsid w:val="00A717E3"/>
    <w:rsid w:val="00A738FE"/>
    <w:rsid w:val="00A73D4F"/>
    <w:rsid w:val="00A76643"/>
    <w:rsid w:val="00A76964"/>
    <w:rsid w:val="00A776A5"/>
    <w:rsid w:val="00A77C91"/>
    <w:rsid w:val="00A80130"/>
    <w:rsid w:val="00A80B16"/>
    <w:rsid w:val="00A82066"/>
    <w:rsid w:val="00A82951"/>
    <w:rsid w:val="00A83325"/>
    <w:rsid w:val="00A83C52"/>
    <w:rsid w:val="00A8553A"/>
    <w:rsid w:val="00A90DAE"/>
    <w:rsid w:val="00A921B0"/>
    <w:rsid w:val="00A928DD"/>
    <w:rsid w:val="00A97FAE"/>
    <w:rsid w:val="00AA051D"/>
    <w:rsid w:val="00AA0F58"/>
    <w:rsid w:val="00AA2DDF"/>
    <w:rsid w:val="00AA3E2F"/>
    <w:rsid w:val="00AA5D55"/>
    <w:rsid w:val="00AA747B"/>
    <w:rsid w:val="00AA79DA"/>
    <w:rsid w:val="00AB01F0"/>
    <w:rsid w:val="00AB0577"/>
    <w:rsid w:val="00AB085B"/>
    <w:rsid w:val="00AB0882"/>
    <w:rsid w:val="00AB1E51"/>
    <w:rsid w:val="00AB2984"/>
    <w:rsid w:val="00AB2EEB"/>
    <w:rsid w:val="00AB4925"/>
    <w:rsid w:val="00AB75B0"/>
    <w:rsid w:val="00AB7B9F"/>
    <w:rsid w:val="00AC3025"/>
    <w:rsid w:val="00AC453E"/>
    <w:rsid w:val="00AC4D68"/>
    <w:rsid w:val="00AC74F3"/>
    <w:rsid w:val="00AC7DF6"/>
    <w:rsid w:val="00AD259D"/>
    <w:rsid w:val="00AD5E25"/>
    <w:rsid w:val="00AD6E62"/>
    <w:rsid w:val="00AE0174"/>
    <w:rsid w:val="00AE0F58"/>
    <w:rsid w:val="00AE2185"/>
    <w:rsid w:val="00AE458F"/>
    <w:rsid w:val="00AE4B49"/>
    <w:rsid w:val="00AE5DD5"/>
    <w:rsid w:val="00AE7902"/>
    <w:rsid w:val="00AF0A90"/>
    <w:rsid w:val="00AF0E4A"/>
    <w:rsid w:val="00AF34FA"/>
    <w:rsid w:val="00AF3C4F"/>
    <w:rsid w:val="00AF4273"/>
    <w:rsid w:val="00AF46C6"/>
    <w:rsid w:val="00AF4E9B"/>
    <w:rsid w:val="00AF5158"/>
    <w:rsid w:val="00AF670D"/>
    <w:rsid w:val="00AF7DE1"/>
    <w:rsid w:val="00B00888"/>
    <w:rsid w:val="00B00C8B"/>
    <w:rsid w:val="00B00E6F"/>
    <w:rsid w:val="00B01840"/>
    <w:rsid w:val="00B027DB"/>
    <w:rsid w:val="00B02E1D"/>
    <w:rsid w:val="00B05E3D"/>
    <w:rsid w:val="00B06659"/>
    <w:rsid w:val="00B0690C"/>
    <w:rsid w:val="00B10100"/>
    <w:rsid w:val="00B105EB"/>
    <w:rsid w:val="00B11431"/>
    <w:rsid w:val="00B124B2"/>
    <w:rsid w:val="00B13523"/>
    <w:rsid w:val="00B20AB1"/>
    <w:rsid w:val="00B2198A"/>
    <w:rsid w:val="00B22E0A"/>
    <w:rsid w:val="00B23436"/>
    <w:rsid w:val="00B23C44"/>
    <w:rsid w:val="00B25932"/>
    <w:rsid w:val="00B263CD"/>
    <w:rsid w:val="00B26BFB"/>
    <w:rsid w:val="00B30009"/>
    <w:rsid w:val="00B306A3"/>
    <w:rsid w:val="00B34C03"/>
    <w:rsid w:val="00B362CF"/>
    <w:rsid w:val="00B36327"/>
    <w:rsid w:val="00B4092B"/>
    <w:rsid w:val="00B429D8"/>
    <w:rsid w:val="00B42EC4"/>
    <w:rsid w:val="00B439FF"/>
    <w:rsid w:val="00B43FCD"/>
    <w:rsid w:val="00B44498"/>
    <w:rsid w:val="00B44D14"/>
    <w:rsid w:val="00B4612F"/>
    <w:rsid w:val="00B46A35"/>
    <w:rsid w:val="00B47A61"/>
    <w:rsid w:val="00B500B3"/>
    <w:rsid w:val="00B50313"/>
    <w:rsid w:val="00B51087"/>
    <w:rsid w:val="00B511BB"/>
    <w:rsid w:val="00B5165C"/>
    <w:rsid w:val="00B523EC"/>
    <w:rsid w:val="00B528C5"/>
    <w:rsid w:val="00B52B72"/>
    <w:rsid w:val="00B6047C"/>
    <w:rsid w:val="00B6107B"/>
    <w:rsid w:val="00B617B9"/>
    <w:rsid w:val="00B6184A"/>
    <w:rsid w:val="00B622A9"/>
    <w:rsid w:val="00B63024"/>
    <w:rsid w:val="00B63698"/>
    <w:rsid w:val="00B63A0D"/>
    <w:rsid w:val="00B63C51"/>
    <w:rsid w:val="00B653CD"/>
    <w:rsid w:val="00B66C4C"/>
    <w:rsid w:val="00B673D2"/>
    <w:rsid w:val="00B67D5C"/>
    <w:rsid w:val="00B704F8"/>
    <w:rsid w:val="00B70D64"/>
    <w:rsid w:val="00B71730"/>
    <w:rsid w:val="00B73545"/>
    <w:rsid w:val="00B743DB"/>
    <w:rsid w:val="00B769C2"/>
    <w:rsid w:val="00B76CC2"/>
    <w:rsid w:val="00B76D45"/>
    <w:rsid w:val="00B76EBB"/>
    <w:rsid w:val="00B773D4"/>
    <w:rsid w:val="00B80CC4"/>
    <w:rsid w:val="00B81744"/>
    <w:rsid w:val="00B821A8"/>
    <w:rsid w:val="00B82C13"/>
    <w:rsid w:val="00B82F10"/>
    <w:rsid w:val="00B832A9"/>
    <w:rsid w:val="00B833C2"/>
    <w:rsid w:val="00B83A5E"/>
    <w:rsid w:val="00B8628C"/>
    <w:rsid w:val="00B8743A"/>
    <w:rsid w:val="00B90098"/>
    <w:rsid w:val="00B91206"/>
    <w:rsid w:val="00B9431C"/>
    <w:rsid w:val="00B9460B"/>
    <w:rsid w:val="00B951D1"/>
    <w:rsid w:val="00BA17A4"/>
    <w:rsid w:val="00BA217D"/>
    <w:rsid w:val="00BA2E96"/>
    <w:rsid w:val="00BA347F"/>
    <w:rsid w:val="00BA64EB"/>
    <w:rsid w:val="00BA64F9"/>
    <w:rsid w:val="00BA6B60"/>
    <w:rsid w:val="00BB04B7"/>
    <w:rsid w:val="00BB0662"/>
    <w:rsid w:val="00BB0825"/>
    <w:rsid w:val="00BB29BC"/>
    <w:rsid w:val="00BB2CFF"/>
    <w:rsid w:val="00BB354D"/>
    <w:rsid w:val="00BB3644"/>
    <w:rsid w:val="00BB3C19"/>
    <w:rsid w:val="00BB3E96"/>
    <w:rsid w:val="00BB6EB8"/>
    <w:rsid w:val="00BC0188"/>
    <w:rsid w:val="00BC2060"/>
    <w:rsid w:val="00BC3866"/>
    <w:rsid w:val="00BC5EFA"/>
    <w:rsid w:val="00BD034C"/>
    <w:rsid w:val="00BD05B3"/>
    <w:rsid w:val="00BD15ED"/>
    <w:rsid w:val="00BD1690"/>
    <w:rsid w:val="00BD2A2A"/>
    <w:rsid w:val="00BD3A4E"/>
    <w:rsid w:val="00BD5376"/>
    <w:rsid w:val="00BE0B36"/>
    <w:rsid w:val="00BE0C19"/>
    <w:rsid w:val="00BE0FBF"/>
    <w:rsid w:val="00BE1B23"/>
    <w:rsid w:val="00BE1B7B"/>
    <w:rsid w:val="00BE3438"/>
    <w:rsid w:val="00BE41C2"/>
    <w:rsid w:val="00BE6E5A"/>
    <w:rsid w:val="00BF2D33"/>
    <w:rsid w:val="00BF341A"/>
    <w:rsid w:val="00BF4328"/>
    <w:rsid w:val="00BF4CA9"/>
    <w:rsid w:val="00BF5499"/>
    <w:rsid w:val="00BF6B8D"/>
    <w:rsid w:val="00BF7649"/>
    <w:rsid w:val="00C02026"/>
    <w:rsid w:val="00C020A9"/>
    <w:rsid w:val="00C02241"/>
    <w:rsid w:val="00C02F83"/>
    <w:rsid w:val="00C030ED"/>
    <w:rsid w:val="00C0355E"/>
    <w:rsid w:val="00C03A00"/>
    <w:rsid w:val="00C0563F"/>
    <w:rsid w:val="00C0704B"/>
    <w:rsid w:val="00C11B59"/>
    <w:rsid w:val="00C12A65"/>
    <w:rsid w:val="00C144BD"/>
    <w:rsid w:val="00C146F5"/>
    <w:rsid w:val="00C16A09"/>
    <w:rsid w:val="00C16AA9"/>
    <w:rsid w:val="00C201C4"/>
    <w:rsid w:val="00C21746"/>
    <w:rsid w:val="00C23D78"/>
    <w:rsid w:val="00C2428D"/>
    <w:rsid w:val="00C24814"/>
    <w:rsid w:val="00C2517B"/>
    <w:rsid w:val="00C273A6"/>
    <w:rsid w:val="00C276A5"/>
    <w:rsid w:val="00C30558"/>
    <w:rsid w:val="00C30F93"/>
    <w:rsid w:val="00C31E3A"/>
    <w:rsid w:val="00C32889"/>
    <w:rsid w:val="00C34995"/>
    <w:rsid w:val="00C34D32"/>
    <w:rsid w:val="00C35803"/>
    <w:rsid w:val="00C35892"/>
    <w:rsid w:val="00C36978"/>
    <w:rsid w:val="00C376D1"/>
    <w:rsid w:val="00C37DA7"/>
    <w:rsid w:val="00C40028"/>
    <w:rsid w:val="00C40054"/>
    <w:rsid w:val="00C40CF9"/>
    <w:rsid w:val="00C4163B"/>
    <w:rsid w:val="00C44BBD"/>
    <w:rsid w:val="00C44BF5"/>
    <w:rsid w:val="00C4516E"/>
    <w:rsid w:val="00C46D68"/>
    <w:rsid w:val="00C50048"/>
    <w:rsid w:val="00C52D53"/>
    <w:rsid w:val="00C5323E"/>
    <w:rsid w:val="00C563BC"/>
    <w:rsid w:val="00C56718"/>
    <w:rsid w:val="00C577F0"/>
    <w:rsid w:val="00C579DE"/>
    <w:rsid w:val="00C62233"/>
    <w:rsid w:val="00C6322E"/>
    <w:rsid w:val="00C635D0"/>
    <w:rsid w:val="00C636AF"/>
    <w:rsid w:val="00C63BC2"/>
    <w:rsid w:val="00C641B7"/>
    <w:rsid w:val="00C64901"/>
    <w:rsid w:val="00C66836"/>
    <w:rsid w:val="00C6710E"/>
    <w:rsid w:val="00C67D9B"/>
    <w:rsid w:val="00C72366"/>
    <w:rsid w:val="00C7394D"/>
    <w:rsid w:val="00C74208"/>
    <w:rsid w:val="00C7477E"/>
    <w:rsid w:val="00C74CF7"/>
    <w:rsid w:val="00C75040"/>
    <w:rsid w:val="00C77D4F"/>
    <w:rsid w:val="00C77E41"/>
    <w:rsid w:val="00C84381"/>
    <w:rsid w:val="00C84F37"/>
    <w:rsid w:val="00C86A4D"/>
    <w:rsid w:val="00C86C95"/>
    <w:rsid w:val="00C86E3E"/>
    <w:rsid w:val="00C875EA"/>
    <w:rsid w:val="00C87AC7"/>
    <w:rsid w:val="00C90C99"/>
    <w:rsid w:val="00C913DB"/>
    <w:rsid w:val="00C92623"/>
    <w:rsid w:val="00C932D4"/>
    <w:rsid w:val="00C939CB"/>
    <w:rsid w:val="00C93B2B"/>
    <w:rsid w:val="00C9516C"/>
    <w:rsid w:val="00C951D4"/>
    <w:rsid w:val="00C96403"/>
    <w:rsid w:val="00C96664"/>
    <w:rsid w:val="00C96C14"/>
    <w:rsid w:val="00C97FF4"/>
    <w:rsid w:val="00CA01A2"/>
    <w:rsid w:val="00CA02A2"/>
    <w:rsid w:val="00CA0F03"/>
    <w:rsid w:val="00CA2A25"/>
    <w:rsid w:val="00CA40E0"/>
    <w:rsid w:val="00CA4CAE"/>
    <w:rsid w:val="00CA5FC4"/>
    <w:rsid w:val="00CB07B7"/>
    <w:rsid w:val="00CB0DBD"/>
    <w:rsid w:val="00CB22E5"/>
    <w:rsid w:val="00CB2A6A"/>
    <w:rsid w:val="00CB3B7F"/>
    <w:rsid w:val="00CB3FEE"/>
    <w:rsid w:val="00CB4062"/>
    <w:rsid w:val="00CB4C5B"/>
    <w:rsid w:val="00CB5B94"/>
    <w:rsid w:val="00CC0D2F"/>
    <w:rsid w:val="00CC14BE"/>
    <w:rsid w:val="00CC2B16"/>
    <w:rsid w:val="00CC3AB4"/>
    <w:rsid w:val="00CC3DE5"/>
    <w:rsid w:val="00CD1577"/>
    <w:rsid w:val="00CD1998"/>
    <w:rsid w:val="00CD20B7"/>
    <w:rsid w:val="00CD2961"/>
    <w:rsid w:val="00CD2E66"/>
    <w:rsid w:val="00CD367F"/>
    <w:rsid w:val="00CD526D"/>
    <w:rsid w:val="00CD53E8"/>
    <w:rsid w:val="00CD61D7"/>
    <w:rsid w:val="00CD62CA"/>
    <w:rsid w:val="00CD7D2A"/>
    <w:rsid w:val="00CE0A42"/>
    <w:rsid w:val="00CE0B14"/>
    <w:rsid w:val="00CE1967"/>
    <w:rsid w:val="00CE475D"/>
    <w:rsid w:val="00CE66C2"/>
    <w:rsid w:val="00CE6ACC"/>
    <w:rsid w:val="00CE7436"/>
    <w:rsid w:val="00CF055D"/>
    <w:rsid w:val="00CF1432"/>
    <w:rsid w:val="00CF1BBA"/>
    <w:rsid w:val="00CF22A0"/>
    <w:rsid w:val="00CF2799"/>
    <w:rsid w:val="00CF3AD4"/>
    <w:rsid w:val="00CF4E8E"/>
    <w:rsid w:val="00CF50CC"/>
    <w:rsid w:val="00D06DD0"/>
    <w:rsid w:val="00D07A4B"/>
    <w:rsid w:val="00D07FA0"/>
    <w:rsid w:val="00D10303"/>
    <w:rsid w:val="00D10E98"/>
    <w:rsid w:val="00D11ADD"/>
    <w:rsid w:val="00D11C9D"/>
    <w:rsid w:val="00D11F23"/>
    <w:rsid w:val="00D12236"/>
    <w:rsid w:val="00D12A46"/>
    <w:rsid w:val="00D14055"/>
    <w:rsid w:val="00D163CB"/>
    <w:rsid w:val="00D16520"/>
    <w:rsid w:val="00D172B3"/>
    <w:rsid w:val="00D17705"/>
    <w:rsid w:val="00D177BD"/>
    <w:rsid w:val="00D17DB6"/>
    <w:rsid w:val="00D21CE4"/>
    <w:rsid w:val="00D2220B"/>
    <w:rsid w:val="00D22289"/>
    <w:rsid w:val="00D22D35"/>
    <w:rsid w:val="00D22F45"/>
    <w:rsid w:val="00D2310C"/>
    <w:rsid w:val="00D23A34"/>
    <w:rsid w:val="00D23ABB"/>
    <w:rsid w:val="00D24338"/>
    <w:rsid w:val="00D248CA"/>
    <w:rsid w:val="00D26A98"/>
    <w:rsid w:val="00D32869"/>
    <w:rsid w:val="00D330BD"/>
    <w:rsid w:val="00D33F15"/>
    <w:rsid w:val="00D36848"/>
    <w:rsid w:val="00D378F8"/>
    <w:rsid w:val="00D37EBF"/>
    <w:rsid w:val="00D40795"/>
    <w:rsid w:val="00D40B5B"/>
    <w:rsid w:val="00D42866"/>
    <w:rsid w:val="00D43216"/>
    <w:rsid w:val="00D43AE5"/>
    <w:rsid w:val="00D44446"/>
    <w:rsid w:val="00D45E09"/>
    <w:rsid w:val="00D53069"/>
    <w:rsid w:val="00D5380E"/>
    <w:rsid w:val="00D55A16"/>
    <w:rsid w:val="00D56833"/>
    <w:rsid w:val="00D60472"/>
    <w:rsid w:val="00D60720"/>
    <w:rsid w:val="00D60C74"/>
    <w:rsid w:val="00D60D52"/>
    <w:rsid w:val="00D61E7E"/>
    <w:rsid w:val="00D62D26"/>
    <w:rsid w:val="00D65551"/>
    <w:rsid w:val="00D72BEC"/>
    <w:rsid w:val="00D72CFE"/>
    <w:rsid w:val="00D73EE3"/>
    <w:rsid w:val="00D75A56"/>
    <w:rsid w:val="00D75A90"/>
    <w:rsid w:val="00D766D1"/>
    <w:rsid w:val="00D76BFC"/>
    <w:rsid w:val="00D7743A"/>
    <w:rsid w:val="00D77BB8"/>
    <w:rsid w:val="00D80B0A"/>
    <w:rsid w:val="00D82A64"/>
    <w:rsid w:val="00D841DC"/>
    <w:rsid w:val="00D86AF2"/>
    <w:rsid w:val="00D87AEB"/>
    <w:rsid w:val="00D9584D"/>
    <w:rsid w:val="00D95FE4"/>
    <w:rsid w:val="00DA122F"/>
    <w:rsid w:val="00DA1C39"/>
    <w:rsid w:val="00DA1D68"/>
    <w:rsid w:val="00DA2390"/>
    <w:rsid w:val="00DA4851"/>
    <w:rsid w:val="00DA5B1C"/>
    <w:rsid w:val="00DA5F70"/>
    <w:rsid w:val="00DA7E0E"/>
    <w:rsid w:val="00DB0752"/>
    <w:rsid w:val="00DB0D91"/>
    <w:rsid w:val="00DB0E53"/>
    <w:rsid w:val="00DB0E9A"/>
    <w:rsid w:val="00DB126E"/>
    <w:rsid w:val="00DB1D86"/>
    <w:rsid w:val="00DB36A7"/>
    <w:rsid w:val="00DB3C6A"/>
    <w:rsid w:val="00DB3D34"/>
    <w:rsid w:val="00DB5F82"/>
    <w:rsid w:val="00DB63D3"/>
    <w:rsid w:val="00DB6438"/>
    <w:rsid w:val="00DB7193"/>
    <w:rsid w:val="00DC6082"/>
    <w:rsid w:val="00DC6433"/>
    <w:rsid w:val="00DC6902"/>
    <w:rsid w:val="00DC73BF"/>
    <w:rsid w:val="00DC7A74"/>
    <w:rsid w:val="00DD4146"/>
    <w:rsid w:val="00DD48F2"/>
    <w:rsid w:val="00DD4DB7"/>
    <w:rsid w:val="00DD68C4"/>
    <w:rsid w:val="00DE2CBF"/>
    <w:rsid w:val="00DE2D98"/>
    <w:rsid w:val="00DE2DFF"/>
    <w:rsid w:val="00DE4F55"/>
    <w:rsid w:val="00DE5428"/>
    <w:rsid w:val="00DE68AB"/>
    <w:rsid w:val="00DE6A71"/>
    <w:rsid w:val="00DE7C39"/>
    <w:rsid w:val="00DF053D"/>
    <w:rsid w:val="00DF05B7"/>
    <w:rsid w:val="00DF115C"/>
    <w:rsid w:val="00DF1BAD"/>
    <w:rsid w:val="00DF27C7"/>
    <w:rsid w:val="00DF3BF7"/>
    <w:rsid w:val="00DF7E8A"/>
    <w:rsid w:val="00E00623"/>
    <w:rsid w:val="00E0269A"/>
    <w:rsid w:val="00E047BF"/>
    <w:rsid w:val="00E05E53"/>
    <w:rsid w:val="00E0601C"/>
    <w:rsid w:val="00E06BAC"/>
    <w:rsid w:val="00E07A4C"/>
    <w:rsid w:val="00E119F1"/>
    <w:rsid w:val="00E126A8"/>
    <w:rsid w:val="00E13B5B"/>
    <w:rsid w:val="00E21F66"/>
    <w:rsid w:val="00E2311D"/>
    <w:rsid w:val="00E24B24"/>
    <w:rsid w:val="00E25ECF"/>
    <w:rsid w:val="00E26EEA"/>
    <w:rsid w:val="00E27E6F"/>
    <w:rsid w:val="00E27FD1"/>
    <w:rsid w:val="00E3339A"/>
    <w:rsid w:val="00E33E5B"/>
    <w:rsid w:val="00E34771"/>
    <w:rsid w:val="00E3525B"/>
    <w:rsid w:val="00E35BA8"/>
    <w:rsid w:val="00E35ED4"/>
    <w:rsid w:val="00E36E64"/>
    <w:rsid w:val="00E40ACD"/>
    <w:rsid w:val="00E424D0"/>
    <w:rsid w:val="00E42EC4"/>
    <w:rsid w:val="00E437B4"/>
    <w:rsid w:val="00E44159"/>
    <w:rsid w:val="00E446D1"/>
    <w:rsid w:val="00E46437"/>
    <w:rsid w:val="00E464EC"/>
    <w:rsid w:val="00E4770B"/>
    <w:rsid w:val="00E5040C"/>
    <w:rsid w:val="00E54AFD"/>
    <w:rsid w:val="00E54F69"/>
    <w:rsid w:val="00E56456"/>
    <w:rsid w:val="00E56BC7"/>
    <w:rsid w:val="00E605FA"/>
    <w:rsid w:val="00E60DED"/>
    <w:rsid w:val="00E61AA3"/>
    <w:rsid w:val="00E63132"/>
    <w:rsid w:val="00E639EA"/>
    <w:rsid w:val="00E63BA3"/>
    <w:rsid w:val="00E64088"/>
    <w:rsid w:val="00E64379"/>
    <w:rsid w:val="00E6481D"/>
    <w:rsid w:val="00E64952"/>
    <w:rsid w:val="00E66328"/>
    <w:rsid w:val="00E66F32"/>
    <w:rsid w:val="00E66F85"/>
    <w:rsid w:val="00E67BEA"/>
    <w:rsid w:val="00E704F2"/>
    <w:rsid w:val="00E7063F"/>
    <w:rsid w:val="00E70C24"/>
    <w:rsid w:val="00E7382C"/>
    <w:rsid w:val="00E747FD"/>
    <w:rsid w:val="00E75283"/>
    <w:rsid w:val="00E763BA"/>
    <w:rsid w:val="00E769A2"/>
    <w:rsid w:val="00E77E6C"/>
    <w:rsid w:val="00E80209"/>
    <w:rsid w:val="00E807A4"/>
    <w:rsid w:val="00E80B86"/>
    <w:rsid w:val="00E82487"/>
    <w:rsid w:val="00E82627"/>
    <w:rsid w:val="00E83C77"/>
    <w:rsid w:val="00E84A51"/>
    <w:rsid w:val="00E86B4F"/>
    <w:rsid w:val="00E8770B"/>
    <w:rsid w:val="00E87FB3"/>
    <w:rsid w:val="00E90231"/>
    <w:rsid w:val="00E90D52"/>
    <w:rsid w:val="00E94343"/>
    <w:rsid w:val="00E94D57"/>
    <w:rsid w:val="00E96855"/>
    <w:rsid w:val="00E96AD5"/>
    <w:rsid w:val="00E9716A"/>
    <w:rsid w:val="00EA0BB5"/>
    <w:rsid w:val="00EA0FF0"/>
    <w:rsid w:val="00EA1CC3"/>
    <w:rsid w:val="00EA30E5"/>
    <w:rsid w:val="00EA43F5"/>
    <w:rsid w:val="00EA5E6F"/>
    <w:rsid w:val="00EA712A"/>
    <w:rsid w:val="00EB3329"/>
    <w:rsid w:val="00EB3801"/>
    <w:rsid w:val="00EB4886"/>
    <w:rsid w:val="00EB4C38"/>
    <w:rsid w:val="00EB6F7F"/>
    <w:rsid w:val="00EB7077"/>
    <w:rsid w:val="00EB7BAE"/>
    <w:rsid w:val="00EC177F"/>
    <w:rsid w:val="00EC18FF"/>
    <w:rsid w:val="00EC3C35"/>
    <w:rsid w:val="00EC3D1A"/>
    <w:rsid w:val="00EC57D8"/>
    <w:rsid w:val="00EC75EC"/>
    <w:rsid w:val="00EC7654"/>
    <w:rsid w:val="00EC79E2"/>
    <w:rsid w:val="00ED08E0"/>
    <w:rsid w:val="00ED19A5"/>
    <w:rsid w:val="00ED1F98"/>
    <w:rsid w:val="00ED21EC"/>
    <w:rsid w:val="00ED4B01"/>
    <w:rsid w:val="00ED4BAA"/>
    <w:rsid w:val="00ED6B6D"/>
    <w:rsid w:val="00ED7346"/>
    <w:rsid w:val="00ED73C1"/>
    <w:rsid w:val="00ED7947"/>
    <w:rsid w:val="00EE0BF1"/>
    <w:rsid w:val="00EE0E90"/>
    <w:rsid w:val="00EE0EC4"/>
    <w:rsid w:val="00EE1CFE"/>
    <w:rsid w:val="00EE4A5B"/>
    <w:rsid w:val="00EE53D1"/>
    <w:rsid w:val="00EE5F17"/>
    <w:rsid w:val="00EE7263"/>
    <w:rsid w:val="00EF0974"/>
    <w:rsid w:val="00EF1924"/>
    <w:rsid w:val="00EF1D6F"/>
    <w:rsid w:val="00EF211D"/>
    <w:rsid w:val="00EF2A4D"/>
    <w:rsid w:val="00EF404C"/>
    <w:rsid w:val="00EF4CEF"/>
    <w:rsid w:val="00EF52A0"/>
    <w:rsid w:val="00EF56B6"/>
    <w:rsid w:val="00EF7209"/>
    <w:rsid w:val="00EF79B7"/>
    <w:rsid w:val="00F028EB"/>
    <w:rsid w:val="00F03E14"/>
    <w:rsid w:val="00F04D0E"/>
    <w:rsid w:val="00F05004"/>
    <w:rsid w:val="00F05160"/>
    <w:rsid w:val="00F0591D"/>
    <w:rsid w:val="00F063C5"/>
    <w:rsid w:val="00F0794C"/>
    <w:rsid w:val="00F07C92"/>
    <w:rsid w:val="00F10154"/>
    <w:rsid w:val="00F11CCC"/>
    <w:rsid w:val="00F143C2"/>
    <w:rsid w:val="00F14601"/>
    <w:rsid w:val="00F1472C"/>
    <w:rsid w:val="00F15374"/>
    <w:rsid w:val="00F15AF9"/>
    <w:rsid w:val="00F1744E"/>
    <w:rsid w:val="00F17A91"/>
    <w:rsid w:val="00F17D74"/>
    <w:rsid w:val="00F22599"/>
    <w:rsid w:val="00F22630"/>
    <w:rsid w:val="00F22C9F"/>
    <w:rsid w:val="00F22D54"/>
    <w:rsid w:val="00F2321E"/>
    <w:rsid w:val="00F25E3C"/>
    <w:rsid w:val="00F267A1"/>
    <w:rsid w:val="00F302A5"/>
    <w:rsid w:val="00F31791"/>
    <w:rsid w:val="00F3260C"/>
    <w:rsid w:val="00F368E9"/>
    <w:rsid w:val="00F36B20"/>
    <w:rsid w:val="00F374E8"/>
    <w:rsid w:val="00F4042F"/>
    <w:rsid w:val="00F43E84"/>
    <w:rsid w:val="00F45B7D"/>
    <w:rsid w:val="00F46B61"/>
    <w:rsid w:val="00F5127A"/>
    <w:rsid w:val="00F52094"/>
    <w:rsid w:val="00F529AD"/>
    <w:rsid w:val="00F53E75"/>
    <w:rsid w:val="00F53E76"/>
    <w:rsid w:val="00F547A3"/>
    <w:rsid w:val="00F5596B"/>
    <w:rsid w:val="00F55B78"/>
    <w:rsid w:val="00F55CA5"/>
    <w:rsid w:val="00F60ACF"/>
    <w:rsid w:val="00F60F98"/>
    <w:rsid w:val="00F612A2"/>
    <w:rsid w:val="00F61649"/>
    <w:rsid w:val="00F631BB"/>
    <w:rsid w:val="00F63535"/>
    <w:rsid w:val="00F63C7F"/>
    <w:rsid w:val="00F65143"/>
    <w:rsid w:val="00F660F8"/>
    <w:rsid w:val="00F6763B"/>
    <w:rsid w:val="00F72236"/>
    <w:rsid w:val="00F742C0"/>
    <w:rsid w:val="00F74A63"/>
    <w:rsid w:val="00F76A02"/>
    <w:rsid w:val="00F807F0"/>
    <w:rsid w:val="00F81DBD"/>
    <w:rsid w:val="00F831EB"/>
    <w:rsid w:val="00F837CE"/>
    <w:rsid w:val="00F83FDC"/>
    <w:rsid w:val="00F844DA"/>
    <w:rsid w:val="00F845D6"/>
    <w:rsid w:val="00F84E47"/>
    <w:rsid w:val="00F85F51"/>
    <w:rsid w:val="00F86664"/>
    <w:rsid w:val="00F87D99"/>
    <w:rsid w:val="00F916BE"/>
    <w:rsid w:val="00F917E0"/>
    <w:rsid w:val="00F9188C"/>
    <w:rsid w:val="00F91D68"/>
    <w:rsid w:val="00F9386C"/>
    <w:rsid w:val="00F952B7"/>
    <w:rsid w:val="00F955CF"/>
    <w:rsid w:val="00F9562E"/>
    <w:rsid w:val="00F95E26"/>
    <w:rsid w:val="00F96A05"/>
    <w:rsid w:val="00F96C6C"/>
    <w:rsid w:val="00F975F5"/>
    <w:rsid w:val="00FA0F50"/>
    <w:rsid w:val="00FA43A8"/>
    <w:rsid w:val="00FA4942"/>
    <w:rsid w:val="00FA4B30"/>
    <w:rsid w:val="00FA7A37"/>
    <w:rsid w:val="00FB3A0B"/>
    <w:rsid w:val="00FB55FD"/>
    <w:rsid w:val="00FB7CE8"/>
    <w:rsid w:val="00FC1186"/>
    <w:rsid w:val="00FC25B3"/>
    <w:rsid w:val="00FC2672"/>
    <w:rsid w:val="00FC34E0"/>
    <w:rsid w:val="00FC4A6B"/>
    <w:rsid w:val="00FC686A"/>
    <w:rsid w:val="00FC7B44"/>
    <w:rsid w:val="00FD07F3"/>
    <w:rsid w:val="00FD1C51"/>
    <w:rsid w:val="00FD1DD3"/>
    <w:rsid w:val="00FD5F73"/>
    <w:rsid w:val="00FD64F7"/>
    <w:rsid w:val="00FE1208"/>
    <w:rsid w:val="00FE21F1"/>
    <w:rsid w:val="00FE2279"/>
    <w:rsid w:val="00FE3613"/>
    <w:rsid w:val="00FE51D7"/>
    <w:rsid w:val="00FE5CC4"/>
    <w:rsid w:val="00FE631F"/>
    <w:rsid w:val="00FF1035"/>
    <w:rsid w:val="00FF2A85"/>
    <w:rsid w:val="00FF3CEA"/>
    <w:rsid w:val="00FF3D59"/>
    <w:rsid w:val="00FF4A40"/>
    <w:rsid w:val="00FF6543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515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933979"/>
    <w:pPr>
      <w:jc w:val="both"/>
    </w:pPr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qFormat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link w:val="Otsikko2Char"/>
    <w:qFormat/>
    <w:rsid w:val="001C6910"/>
    <w:pPr>
      <w:numPr>
        <w:ilvl w:val="1"/>
      </w:numPr>
      <w:tabs>
        <w:tab w:val="left" w:pos="1134"/>
      </w:tabs>
      <w:outlineLvl w:val="1"/>
    </w:pPr>
    <w:rPr>
      <w:smallCaps w:val="0"/>
      <w:lang w:val="en-US"/>
    </w:rPr>
  </w:style>
  <w:style w:type="paragraph" w:styleId="Otsikko3">
    <w:name w:val="heading 3"/>
    <w:aliases w:val="Otsikko_kolmas 1.1.1"/>
    <w:basedOn w:val="Otsikko4"/>
    <w:next w:val="Normaali"/>
    <w:link w:val="Otsikko3Char"/>
    <w:qFormat/>
    <w:pPr>
      <w:numPr>
        <w:ilvl w:val="2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qFormat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qFormat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qFormat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qFormat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qFormat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semiHidden/>
    <w:pPr>
      <w:suppressLineNumbers/>
    </w:pPr>
  </w:style>
  <w:style w:type="paragraph" w:styleId="Sisluet5">
    <w:name w:val="toc 5"/>
    <w:basedOn w:val="Normaali"/>
    <w:next w:val="Normaali"/>
    <w:semiHidden/>
    <w:pPr>
      <w:ind w:left="960"/>
    </w:pPr>
    <w:rPr>
      <w:sz w:val="18"/>
    </w:rPr>
  </w:style>
  <w:style w:type="paragraph" w:styleId="Sisluet4">
    <w:name w:val="toc 4"/>
    <w:basedOn w:val="Normaali"/>
    <w:semiHidden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  <w:semiHidden/>
  </w:style>
  <w:style w:type="paragraph" w:styleId="Sisluet3">
    <w:name w:val="toc 3"/>
    <w:basedOn w:val="Normaali"/>
    <w:next w:val="Normaali"/>
    <w:uiPriority w:val="39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uiPriority w:val="99"/>
    <w:semiHidden/>
    <w:pPr>
      <w:ind w:left="240" w:hanging="240"/>
    </w:pPr>
    <w:rPr>
      <w:szCs w:val="18"/>
    </w:rPr>
  </w:style>
  <w:style w:type="paragraph" w:styleId="Hakemistonotsikko">
    <w:name w:val="index heading"/>
    <w:basedOn w:val="Normaali"/>
    <w:uiPriority w:val="99"/>
    <w:semiHidden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paragraph" w:styleId="Alatunniste">
    <w:name w:val="footer"/>
    <w:basedOn w:val="Normaali"/>
    <w:semiHidden/>
    <w:rPr>
      <w:noProof/>
      <w:sz w:val="20"/>
    </w:rPr>
  </w:style>
  <w:style w:type="paragraph" w:styleId="Yltunniste">
    <w:name w:val="header"/>
    <w:basedOn w:val="Normaali"/>
    <w:rPr>
      <w:noProof/>
      <w:sz w:val="20"/>
    </w:rPr>
  </w:style>
  <w:style w:type="character" w:styleId="Alaviitteenviite">
    <w:name w:val="footnote reference"/>
    <w:semiHidden/>
    <w:rPr>
      <w:position w:val="6"/>
      <w:sz w:val="16"/>
    </w:rPr>
  </w:style>
  <w:style w:type="paragraph" w:styleId="Alaviitteenteksti">
    <w:name w:val="footnote text"/>
    <w:basedOn w:val="Normaali"/>
    <w:semiHidden/>
    <w:pPr>
      <w:suppressLineNumbers/>
    </w:pPr>
  </w:style>
  <w:style w:type="paragraph" w:customStyle="1" w:styleId="TableOfContents">
    <w:name w:val="TableOfContents"/>
    <w:basedOn w:val="Normaali"/>
    <w:next w:val="Normaali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semiHidden/>
    <w:pPr>
      <w:ind w:left="1200"/>
    </w:pPr>
    <w:rPr>
      <w:sz w:val="18"/>
    </w:rPr>
  </w:style>
  <w:style w:type="paragraph" w:styleId="Sisluet7">
    <w:name w:val="toc 7"/>
    <w:basedOn w:val="Normaali"/>
    <w:next w:val="Normaali"/>
    <w:semiHidden/>
    <w:pPr>
      <w:ind w:left="1440"/>
    </w:pPr>
    <w:rPr>
      <w:sz w:val="18"/>
    </w:rPr>
  </w:style>
  <w:style w:type="paragraph" w:styleId="Sisluet8">
    <w:name w:val="toc 8"/>
    <w:basedOn w:val="Normaali"/>
    <w:next w:val="Normaali"/>
    <w:semiHidden/>
    <w:pPr>
      <w:ind w:left="1680"/>
    </w:pPr>
    <w:rPr>
      <w:sz w:val="18"/>
    </w:rPr>
  </w:style>
  <w:style w:type="paragraph" w:styleId="Sisluet9">
    <w:name w:val="toc 9"/>
    <w:basedOn w:val="Normaali"/>
    <w:next w:val="Normaali"/>
    <w:semiHidden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pPr>
      <w:ind w:left="480" w:hanging="240"/>
    </w:pPr>
    <w:rPr>
      <w:sz w:val="18"/>
      <w:szCs w:val="18"/>
    </w:rPr>
  </w:style>
  <w:style w:type="paragraph" w:styleId="Hakemisto3">
    <w:name w:val="index 3"/>
    <w:basedOn w:val="Normaali"/>
    <w:next w:val="Normaali"/>
    <w:semiHidden/>
    <w:pPr>
      <w:ind w:left="720" w:hanging="240"/>
    </w:pPr>
    <w:rPr>
      <w:sz w:val="18"/>
      <w:szCs w:val="18"/>
    </w:rPr>
  </w:style>
  <w:style w:type="paragraph" w:styleId="Hakemisto4">
    <w:name w:val="index 4"/>
    <w:basedOn w:val="Normaali"/>
    <w:next w:val="Normaali"/>
    <w:semiHidden/>
    <w:pPr>
      <w:ind w:left="960" w:hanging="240"/>
    </w:pPr>
    <w:rPr>
      <w:sz w:val="18"/>
      <w:szCs w:val="18"/>
    </w:rPr>
  </w:style>
  <w:style w:type="paragraph" w:styleId="Hakemisto5">
    <w:name w:val="index 5"/>
    <w:basedOn w:val="Normaali"/>
    <w:next w:val="Normaali"/>
    <w:semiHidden/>
    <w:pPr>
      <w:ind w:left="1200" w:hanging="240"/>
    </w:pPr>
    <w:rPr>
      <w:sz w:val="18"/>
      <w:szCs w:val="18"/>
    </w:rPr>
  </w:style>
  <w:style w:type="paragraph" w:styleId="Hakemisto6">
    <w:name w:val="index 6"/>
    <w:basedOn w:val="Normaali"/>
    <w:next w:val="Normaali"/>
    <w:semiHidden/>
    <w:pPr>
      <w:ind w:left="1440" w:hanging="240"/>
    </w:pPr>
    <w:rPr>
      <w:sz w:val="18"/>
      <w:szCs w:val="18"/>
    </w:rPr>
  </w:style>
  <w:style w:type="paragraph" w:styleId="Hakemisto7">
    <w:name w:val="index 7"/>
    <w:basedOn w:val="Normaali"/>
    <w:next w:val="Normaali"/>
    <w:semiHidden/>
    <w:pPr>
      <w:ind w:left="1680" w:hanging="240"/>
    </w:pPr>
    <w:rPr>
      <w:sz w:val="18"/>
      <w:szCs w:val="18"/>
    </w:rPr>
  </w:style>
  <w:style w:type="paragraph" w:styleId="Hakemisto8">
    <w:name w:val="index 8"/>
    <w:basedOn w:val="Normaali"/>
    <w:next w:val="Normaali"/>
    <w:semiHidden/>
    <w:pPr>
      <w:ind w:left="1920" w:hanging="240"/>
    </w:pPr>
    <w:rPr>
      <w:sz w:val="18"/>
      <w:szCs w:val="18"/>
    </w:rPr>
  </w:style>
  <w:style w:type="paragraph" w:styleId="Hakemisto9">
    <w:name w:val="index 9"/>
    <w:basedOn w:val="Normaali"/>
    <w:next w:val="Normaali"/>
    <w:semiHidden/>
    <w:pPr>
      <w:ind w:left="2160" w:hanging="240"/>
    </w:pPr>
    <w:rPr>
      <w:sz w:val="18"/>
      <w:szCs w:val="18"/>
    </w:rPr>
  </w:style>
  <w:style w:type="character" w:styleId="Sivunumero">
    <w:name w:val="page number"/>
    <w:basedOn w:val="Kappaleenoletusfontti"/>
    <w:semiHidden/>
  </w:style>
  <w:style w:type="paragraph" w:customStyle="1" w:styleId="Kuvanotsikko1">
    <w:name w:val="Kuvan otsikko1"/>
    <w:basedOn w:val="Normaali"/>
    <w:next w:val="Normaali"/>
    <w:qFormat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semiHidden/>
    <w:rPr>
      <w:sz w:val="20"/>
    </w:rPr>
  </w:style>
  <w:style w:type="paragraph" w:styleId="Asiakirjanrakenneruutu">
    <w:name w:val="Document Map"/>
    <w:basedOn w:val="Normaali"/>
    <w:semiHidden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Pr>
      <w:sz w:val="20"/>
    </w:rPr>
  </w:style>
  <w:style w:type="paragraph" w:styleId="Makroteksti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pPr>
      <w:ind w:left="240" w:hanging="240"/>
    </w:pPr>
  </w:style>
  <w:style w:type="paragraph" w:styleId="Kuvaotsikkoluettelo">
    <w:name w:val="table of figures"/>
    <w:basedOn w:val="Normaali"/>
    <w:next w:val="Normaali"/>
    <w:semiHidden/>
    <w:pPr>
      <w:ind w:left="480" w:hanging="480"/>
    </w:pPr>
  </w:style>
  <w:style w:type="paragraph" w:styleId="Lhdeluettelonotsikko">
    <w:name w:val="toa heading"/>
    <w:basedOn w:val="Normaali"/>
    <w:next w:val="Normaali"/>
    <w:semiHidden/>
    <w:pPr>
      <w:spacing w:before="120"/>
    </w:pPr>
    <w:rPr>
      <w:rFonts w:ascii="Arial" w:hAnsi="Arial"/>
      <w:b/>
    </w:rPr>
  </w:style>
  <w:style w:type="character" w:styleId="Hyperlinkki">
    <w:name w:val="Hyperlink"/>
    <w:uiPriority w:val="99"/>
    <w:rPr>
      <w:color w:val="0000FF"/>
      <w:u w:val="single"/>
    </w:rPr>
  </w:style>
  <w:style w:type="paragraph" w:styleId="Seliteteksti">
    <w:name w:val="Balloon Text"/>
    <w:basedOn w:val="Normaali"/>
    <w:semiHidden/>
    <w:rPr>
      <w:rFonts w:ascii="Tahoma" w:hAnsi="Tahoma" w:cs="Tahoma"/>
      <w:sz w:val="16"/>
      <w:szCs w:val="16"/>
    </w:rPr>
  </w:style>
  <w:style w:type="paragraph" w:customStyle="1" w:styleId="Normalbulleted">
    <w:name w:val="Normal bulleted"/>
    <w:basedOn w:val="Normaali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</w:style>
  <w:style w:type="paragraph" w:customStyle="1" w:styleId="NormalNumbered">
    <w:name w:val="Normal Numbered"/>
    <w:basedOn w:val="Normaali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semiHidden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Pr>
      <w:b/>
      <w:bCs/>
    </w:rPr>
  </w:style>
  <w:style w:type="character" w:styleId="Korostus">
    <w:name w:val="Emphasis"/>
    <w:uiPriority w:val="20"/>
    <w:qFormat/>
    <w:rPr>
      <w:i/>
      <w:iCs/>
    </w:rPr>
  </w:style>
  <w:style w:type="character" w:customStyle="1" w:styleId="CharChar3">
    <w:name w:val="Char Char3"/>
    <w:rPr>
      <w:b/>
      <w:smallCaps/>
      <w:sz w:val="24"/>
      <w:lang w:val="fi-FI" w:eastAsia="en-US" w:bidi="ar-SA"/>
    </w:rPr>
  </w:style>
  <w:style w:type="character" w:customStyle="1" w:styleId="CharChar2">
    <w:name w:val="Char Char2"/>
    <w:rPr>
      <w:b/>
      <w:smallCaps/>
      <w:sz w:val="24"/>
      <w:lang w:val="fi-FI" w:eastAsia="en-US" w:bidi="ar-SA"/>
    </w:rPr>
  </w:style>
  <w:style w:type="character" w:customStyle="1" w:styleId="CharChar">
    <w:name w:val="Char Char"/>
    <w:rPr>
      <w:b/>
      <w:smallCaps/>
      <w:sz w:val="24"/>
      <w:lang w:val="fi-FI" w:eastAsia="en-US" w:bidi="ar-SA"/>
    </w:rPr>
  </w:style>
  <w:style w:type="character" w:customStyle="1" w:styleId="CharChar1">
    <w:name w:val="Char Char1"/>
    <w:rPr>
      <w:b/>
      <w:smallCaps/>
      <w:sz w:val="24"/>
      <w:lang w:val="fi-FI" w:eastAsia="en-US" w:bidi="ar-SA"/>
    </w:rPr>
  </w:style>
  <w:style w:type="character" w:styleId="HTML-koodi">
    <w:name w:val="HTML Code"/>
    <w:semiHidden/>
    <w:rPr>
      <w:rFonts w:ascii="Courier New" w:eastAsia="Times New Roman" w:hAnsi="Courier New" w:cs="Courier New" w:hint="default"/>
      <w:sz w:val="20"/>
      <w:szCs w:val="20"/>
    </w:rPr>
  </w:style>
  <w:style w:type="paragraph" w:styleId="HTML-esimuotoiltu">
    <w:name w:val="HTML Preformatted"/>
    <w:basedOn w:val="Normaali"/>
    <w:link w:val="HTML-esimuotoiltuChar"/>
    <w:uiPriority w:val="99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fi-FI"/>
    </w:rPr>
  </w:style>
  <w:style w:type="paragraph" w:customStyle="1" w:styleId="NyttArvo">
    <w:name w:val="NäyttöArvo"/>
    <w:basedOn w:val="Normaali"/>
    <w:rPr>
      <w:b/>
      <w:bCs/>
    </w:rPr>
  </w:style>
  <w:style w:type="character" w:customStyle="1" w:styleId="NyttArvoChar">
    <w:name w:val="NäyttöArvo Char"/>
    <w:rPr>
      <w:b/>
      <w:bCs/>
      <w:sz w:val="24"/>
      <w:lang w:val="fi-FI" w:eastAsia="en-US" w:bidi="ar-SA"/>
    </w:rPr>
  </w:style>
  <w:style w:type="paragraph" w:customStyle="1" w:styleId="NyttOtsikko">
    <w:name w:val="NäyttöOtsikko"/>
    <w:basedOn w:val="NyttArvo"/>
    <w:rPr>
      <w:color w:val="008000"/>
    </w:rPr>
  </w:style>
  <w:style w:type="character" w:customStyle="1" w:styleId="NyttOtsikkoCharChar">
    <w:name w:val="NäyttöOtsikko Char Char"/>
    <w:rPr>
      <w:b/>
      <w:bCs/>
      <w:color w:val="008000"/>
      <w:sz w:val="24"/>
      <w:lang w:val="fi-FI" w:eastAsia="en-US" w:bidi="ar-SA"/>
    </w:rPr>
  </w:style>
  <w:style w:type="character" w:styleId="AvattuHyperlinkki">
    <w:name w:val="FollowedHyperlink"/>
    <w:semiHidden/>
    <w:rPr>
      <w:color w:val="800080"/>
      <w:u w:val="single"/>
    </w:rPr>
  </w:style>
  <w:style w:type="paragraph" w:styleId="NormaaliWWW">
    <w:name w:val="Normal (Web)"/>
    <w:basedOn w:val="Normaali"/>
    <w:semiHidden/>
    <w:pPr>
      <w:spacing w:before="100" w:beforeAutospacing="1" w:after="100" w:afterAutospacing="1"/>
    </w:pPr>
    <w:rPr>
      <w:rFonts w:ascii="Verdana" w:hAnsi="Verdana"/>
      <w:sz w:val="20"/>
      <w:lang w:eastAsia="fi-FI"/>
    </w:rPr>
  </w:style>
  <w:style w:type="character" w:customStyle="1" w:styleId="icon">
    <w:name w:val="icon"/>
    <w:basedOn w:val="Kappaleenoletusfontti"/>
  </w:style>
  <w:style w:type="character" w:customStyle="1" w:styleId="number">
    <w:name w:val="number"/>
    <w:basedOn w:val="Kappaleenoletusfontti"/>
  </w:style>
  <w:style w:type="character" w:customStyle="1" w:styleId="Otsikko10">
    <w:name w:val="Otsikko1"/>
    <w:basedOn w:val="Kappaleenoletusfontti"/>
  </w:style>
  <w:style w:type="character" w:styleId="Voimakas">
    <w:name w:val="Strong"/>
    <w:qFormat/>
    <w:rPr>
      <w:b/>
      <w:bCs/>
    </w:rPr>
  </w:style>
  <w:style w:type="table" w:styleId="TaulukkoRuudukko">
    <w:name w:val="Table Grid"/>
    <w:basedOn w:val="Normaalitaulukko"/>
    <w:uiPriority w:val="59"/>
    <w:rsid w:val="005107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-esimuotoiltuChar">
    <w:name w:val="HTML-esimuotoiltu Char"/>
    <w:link w:val="HTML-esimuotoiltu"/>
    <w:uiPriority w:val="99"/>
    <w:semiHidden/>
    <w:rsid w:val="005107E8"/>
    <w:rPr>
      <w:rFonts w:ascii="Courier New" w:hAnsi="Courier New" w:cs="Courier New"/>
    </w:rPr>
  </w:style>
  <w:style w:type="character" w:customStyle="1" w:styleId="m1">
    <w:name w:val="m1"/>
    <w:rsid w:val="005107E8"/>
    <w:rPr>
      <w:color w:val="0000FF"/>
    </w:rPr>
  </w:style>
  <w:style w:type="character" w:customStyle="1" w:styleId="pi1">
    <w:name w:val="pi1"/>
    <w:rsid w:val="005107E8"/>
    <w:rPr>
      <w:color w:val="0000FF"/>
    </w:rPr>
  </w:style>
  <w:style w:type="character" w:customStyle="1" w:styleId="ci1">
    <w:name w:val="ci1"/>
    <w:rsid w:val="005107E8"/>
    <w:rPr>
      <w:rFonts w:ascii="Courier" w:hAnsi="Courier" w:hint="default"/>
      <w:color w:val="888888"/>
      <w:sz w:val="24"/>
      <w:szCs w:val="24"/>
    </w:rPr>
  </w:style>
  <w:style w:type="character" w:customStyle="1" w:styleId="b1">
    <w:name w:val="b1"/>
    <w:rsid w:val="005107E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1">
    <w:name w:val="t1"/>
    <w:rsid w:val="005107E8"/>
    <w:rPr>
      <w:color w:val="990000"/>
    </w:rPr>
  </w:style>
  <w:style w:type="character" w:customStyle="1" w:styleId="tx1">
    <w:name w:val="tx1"/>
    <w:rsid w:val="005107E8"/>
    <w:rPr>
      <w:b/>
      <w:bCs/>
    </w:rPr>
  </w:style>
  <w:style w:type="character" w:customStyle="1" w:styleId="standardname">
    <w:name w:val="standardname"/>
    <w:basedOn w:val="Kappaleenoletusfontti"/>
    <w:rsid w:val="00A27D3C"/>
  </w:style>
  <w:style w:type="paragraph" w:customStyle="1" w:styleId="UserTableBody">
    <w:name w:val="User Table Body"/>
    <w:basedOn w:val="Normaali"/>
    <w:rsid w:val="00ED4BAA"/>
    <w:pPr>
      <w:spacing w:before="20" w:after="120"/>
    </w:pPr>
    <w:rPr>
      <w:rFonts w:ascii="Arial" w:hAnsi="Arial" w:cs="Arial"/>
      <w:sz w:val="16"/>
      <w:szCs w:val="24"/>
      <w:lang w:val="en-US"/>
    </w:rPr>
  </w:style>
  <w:style w:type="paragraph" w:customStyle="1" w:styleId="UserTableHeader">
    <w:name w:val="User Table Header"/>
    <w:basedOn w:val="Normaali"/>
    <w:rsid w:val="00ED4BAA"/>
    <w:pPr>
      <w:keepNext/>
      <w:tabs>
        <w:tab w:val="left" w:pos="907"/>
      </w:tabs>
      <w:spacing w:before="40" w:after="60"/>
      <w:jc w:val="center"/>
    </w:pPr>
    <w:rPr>
      <w:rFonts w:ascii="Arial" w:hAnsi="Arial" w:cs="Arial"/>
      <w:b/>
      <w:bCs/>
      <w:sz w:val="16"/>
      <w:szCs w:val="24"/>
      <w:lang w:val="en-US"/>
    </w:rPr>
  </w:style>
  <w:style w:type="paragraph" w:styleId="Leipteksti">
    <w:name w:val="Body Text"/>
    <w:basedOn w:val="Normaali"/>
    <w:link w:val="LeiptekstiChar"/>
    <w:uiPriority w:val="99"/>
    <w:unhideWhenUsed/>
    <w:rsid w:val="00631515"/>
    <w:pPr>
      <w:spacing w:after="120"/>
    </w:pPr>
  </w:style>
  <w:style w:type="character" w:customStyle="1" w:styleId="LeiptekstiChar">
    <w:name w:val="Leipäteksti Char"/>
    <w:link w:val="Leipteksti"/>
    <w:uiPriority w:val="99"/>
    <w:rsid w:val="00631515"/>
    <w:rPr>
      <w:rFonts w:ascii="Times New Roman" w:hAnsi="Times New Roman"/>
      <w:sz w:val="24"/>
      <w:lang w:eastAsia="en-US"/>
    </w:rPr>
  </w:style>
  <w:style w:type="paragraph" w:customStyle="1" w:styleId="Kenttotsikko">
    <w:name w:val="Kenttäotsikko"/>
    <w:basedOn w:val="Leipteksti"/>
    <w:next w:val="Leipteksti"/>
    <w:rsid w:val="00631515"/>
    <w:pPr>
      <w:keepNext/>
      <w:spacing w:before="120"/>
    </w:pPr>
    <w:rPr>
      <w:rFonts w:ascii="Arial" w:hAnsi="Arial"/>
      <w:b/>
      <w:sz w:val="22"/>
      <w:lang w:val="en-US" w:eastAsia="fi-FI"/>
    </w:rPr>
  </w:style>
  <w:style w:type="paragraph" w:customStyle="1" w:styleId="Komponenttikuvaus">
    <w:name w:val="Komponenttikuvaus"/>
    <w:basedOn w:val="Leipteksti"/>
    <w:rsid w:val="00631515"/>
    <w:pPr>
      <w:keepLines/>
      <w:spacing w:after="160"/>
      <w:ind w:left="1985" w:hanging="1418"/>
    </w:pPr>
    <w:rPr>
      <w:rFonts w:ascii="Courier New" w:hAnsi="Courier New"/>
      <w:sz w:val="20"/>
      <w:lang w:val="en-US" w:eastAsia="fi-FI"/>
    </w:rPr>
  </w:style>
  <w:style w:type="paragraph" w:customStyle="1" w:styleId="Sanomatunnus">
    <w:name w:val="Sanomatunnus"/>
    <w:basedOn w:val="Leipteksti"/>
    <w:next w:val="Leipteksti"/>
    <w:rsid w:val="00631515"/>
    <w:pPr>
      <w:tabs>
        <w:tab w:val="left" w:pos="851"/>
        <w:tab w:val="left" w:pos="1701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b/>
      <w:sz w:val="22"/>
      <w:u w:val="single"/>
      <w:lang w:val="en-US" w:eastAsia="fi-FI"/>
    </w:rPr>
  </w:style>
  <w:style w:type="paragraph" w:customStyle="1" w:styleId="Tietoryhmtunnus">
    <w:name w:val="Tietoryhmätunnus"/>
    <w:basedOn w:val="Leipteksti"/>
    <w:rsid w:val="00631515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 New" w:hAnsi="Courier New"/>
      <w:b/>
      <w:sz w:val="22"/>
      <w:lang w:val="en-US" w:eastAsia="fi-FI"/>
    </w:rPr>
  </w:style>
  <w:style w:type="paragraph" w:styleId="Merkittyluettelo">
    <w:name w:val="List Bullet"/>
    <w:basedOn w:val="Luettelo"/>
    <w:semiHidden/>
    <w:rsid w:val="00631515"/>
    <w:pPr>
      <w:overflowPunct w:val="0"/>
      <w:autoSpaceDE w:val="0"/>
      <w:autoSpaceDN w:val="0"/>
      <w:adjustRightInd w:val="0"/>
      <w:spacing w:after="160"/>
      <w:ind w:left="720" w:hanging="360"/>
      <w:contextualSpacing w:val="0"/>
      <w:textAlignment w:val="baseline"/>
    </w:pPr>
    <w:rPr>
      <w:sz w:val="20"/>
      <w:lang w:val="en-US" w:eastAsia="fi-FI"/>
    </w:rPr>
  </w:style>
  <w:style w:type="paragraph" w:customStyle="1" w:styleId="ListBulletFirst">
    <w:name w:val="List Bullet First"/>
    <w:basedOn w:val="Merkittyluettelo"/>
    <w:next w:val="Merkittyluettelo"/>
    <w:rsid w:val="00631515"/>
    <w:pPr>
      <w:spacing w:before="80"/>
    </w:pPr>
  </w:style>
  <w:style w:type="paragraph" w:styleId="Luettelo">
    <w:name w:val="List"/>
    <w:basedOn w:val="Normaali"/>
    <w:uiPriority w:val="99"/>
    <w:semiHidden/>
    <w:unhideWhenUsed/>
    <w:rsid w:val="00631515"/>
    <w:pPr>
      <w:ind w:left="283" w:hanging="283"/>
      <w:contextualSpacing/>
    </w:pPr>
  </w:style>
  <w:style w:type="paragraph" w:customStyle="1" w:styleId="Normalharva">
    <w:name w:val="Normal harva"/>
    <w:basedOn w:val="Normaali"/>
    <w:uiPriority w:val="99"/>
    <w:rsid w:val="007317D2"/>
    <w:pPr>
      <w:spacing w:before="240" w:after="240"/>
    </w:pPr>
    <w:rPr>
      <w:szCs w:val="24"/>
      <w:lang w:eastAsia="fi-FI"/>
    </w:rPr>
  </w:style>
  <w:style w:type="paragraph" w:customStyle="1" w:styleId="MsgStruct">
    <w:name w:val="MsgStruct"/>
    <w:basedOn w:val="Normaali"/>
    <w:rsid w:val="00242C7A"/>
    <w:pPr>
      <w:keepNext/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</w:tabs>
      <w:overflowPunct w:val="0"/>
      <w:autoSpaceDE w:val="0"/>
      <w:autoSpaceDN w:val="0"/>
      <w:adjustRightInd w:val="0"/>
      <w:spacing w:line="180" w:lineRule="exact"/>
      <w:ind w:left="1440"/>
      <w:textAlignment w:val="baseline"/>
    </w:pPr>
    <w:rPr>
      <w:rFonts w:ascii="Courier New" w:hAnsi="Courier New"/>
      <w:kern w:val="20"/>
      <w:sz w:val="14"/>
      <w:lang w:val="en-US" w:eastAsia="fi-FI"/>
    </w:rPr>
  </w:style>
  <w:style w:type="paragraph" w:styleId="Luettelokappale">
    <w:name w:val="List Paragraph"/>
    <w:basedOn w:val="Normaali"/>
    <w:uiPriority w:val="34"/>
    <w:qFormat/>
    <w:rsid w:val="00D86AF2"/>
    <w:pPr>
      <w:ind w:left="1304"/>
    </w:pPr>
  </w:style>
  <w:style w:type="paragraph" w:customStyle="1" w:styleId="Kenttotsikko2">
    <w:name w:val="Kenttäotsikko2"/>
    <w:basedOn w:val="Kenttotsikko"/>
    <w:next w:val="Leipteksti"/>
    <w:rsid w:val="00AB2EEB"/>
    <w:pPr>
      <w:jc w:val="left"/>
    </w:pPr>
    <w:rPr>
      <w:b w:val="0"/>
      <w:i/>
    </w:rPr>
  </w:style>
  <w:style w:type="character" w:customStyle="1" w:styleId="Otsikko3Char">
    <w:name w:val="Otsikko 3 Char"/>
    <w:aliases w:val="Otsikko_kolmas 1.1.1 Char"/>
    <w:link w:val="Otsikko3"/>
    <w:rsid w:val="009B3FA4"/>
    <w:rPr>
      <w:rFonts w:ascii="Times New Roman" w:hAnsi="Times New Roman"/>
      <w:b/>
      <w:sz w:val="24"/>
      <w:lang w:val="en-US" w:eastAsia="en-US"/>
    </w:rPr>
  </w:style>
  <w:style w:type="character" w:customStyle="1" w:styleId="Otsikko2Char">
    <w:name w:val="Otsikko 2 Char"/>
    <w:aliases w:val="Otsikko_toka 1.1 Char"/>
    <w:link w:val="Otsikko2"/>
    <w:rsid w:val="00D22D35"/>
    <w:rPr>
      <w:rFonts w:ascii="Times New Roman" w:hAnsi="Times New Roman"/>
      <w:b/>
      <w:sz w:val="24"/>
      <w:lang w:val="en-US" w:eastAsia="en-US"/>
    </w:rPr>
  </w:style>
  <w:style w:type="paragraph" w:customStyle="1" w:styleId="Sanomaluettelo-otsikko">
    <w:name w:val="Sanomaluettelo-otsikko"/>
    <w:basedOn w:val="Leipteksti"/>
    <w:next w:val="Leipteksti"/>
    <w:rsid w:val="00C97FF4"/>
    <w:pPr>
      <w:overflowPunct w:val="0"/>
      <w:autoSpaceDE w:val="0"/>
      <w:autoSpaceDN w:val="0"/>
      <w:adjustRightInd w:val="0"/>
      <w:spacing w:before="240"/>
      <w:jc w:val="left"/>
      <w:textAlignment w:val="baseline"/>
    </w:pPr>
    <w:rPr>
      <w:b/>
      <w:sz w:val="36"/>
      <w:lang w:val="en-US" w:eastAsia="fi-FI"/>
    </w:rPr>
  </w:style>
  <w:style w:type="paragraph" w:customStyle="1" w:styleId="NormaaliP">
    <w:name w:val="Normaali.P"/>
    <w:rsid w:val="007D16A5"/>
    <w:pPr>
      <w:widowControl w:val="0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117A52"/>
  </w:style>
  <w:style w:type="paragraph" w:styleId="Muutos">
    <w:name w:val="Revision"/>
    <w:hidden/>
    <w:uiPriority w:val="99"/>
    <w:semiHidden/>
    <w:rsid w:val="00F63C7F"/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842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423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3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201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6115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9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03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71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81050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8398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652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1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3121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3344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25586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5508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273922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7011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61386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3139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1701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2077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1940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065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3244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92730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67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83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8071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4610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822190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121267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515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00387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95037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291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608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0719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7551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1587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4936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2381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64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74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6661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173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70859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893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33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93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48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191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836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44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77794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39340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619866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7521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99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8935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253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845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198849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72831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25143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0613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70956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258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2744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7724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4217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41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9674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33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82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6034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4563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47312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43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0033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195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592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0109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8197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27945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669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94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428858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891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69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377772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5968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29263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90271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56587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75332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66689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73219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923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69118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56664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09500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5180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22221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5492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47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92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60454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1184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527657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60367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97980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406872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743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27102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827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65741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92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7917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069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00690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069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857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106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855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227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3510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75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251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91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9124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4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6182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42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4724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63083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0132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343463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5693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309113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40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45898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5004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309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3779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77207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247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720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752889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65805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05166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643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7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97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0908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7845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2766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0400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2565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58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97256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97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004911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320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05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4680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878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346049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2241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170649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33318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42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045031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3709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267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55332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2509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165316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935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563253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9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81211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3579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1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99822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572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4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38099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030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6592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96715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2033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9011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8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6795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23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522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034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18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10256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227573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6276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1837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3294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61184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54940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744366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28081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735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21535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36362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7593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194069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03701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95295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201110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7509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764065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499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91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62813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46175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70008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5066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649941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66245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018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0099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76936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9465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11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102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1583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19769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2570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1594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1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AB33A-B418-4DE1-A25F-5E2E16D40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7695</Words>
  <Characters>62333</Characters>
  <Application>Microsoft Office Word</Application>
  <DocSecurity>0</DocSecurity>
  <Lines>519</Lines>
  <Paragraphs>139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Otsikot</vt:lpstr>
      </vt:variant>
      <vt:variant>
        <vt:i4>44</vt:i4>
      </vt:variant>
    </vt:vector>
  </HeadingPairs>
  <TitlesOfParts>
    <vt:vector size="45" baseType="lpstr">
      <vt:lpstr>THS</vt:lpstr>
      <vt:lpstr/>
      <vt:lpstr/>
      <vt:lpstr>SISÄLLYSLUETTELO</vt:lpstr>
      <vt:lpstr/>
      <vt:lpstr>JOHDANTO</vt:lpstr>
      <vt:lpstr>    Työn tausta</vt:lpstr>
      <vt:lpstr>    Määrittelyn tavoite</vt:lpstr>
      <vt:lpstr>    Semanttinen tausta ja reunaehdot</vt:lpstr>
      <vt:lpstr>    Suhde ydintietoihin</vt:lpstr>
      <vt:lpstr>    Rajaukset ja oletukset</vt:lpstr>
      <vt:lpstr>    Viitatut määrittelyt</vt:lpstr>
      <vt:lpstr>Terveys- ja hoitosuunnitelman yleiset rakenteet</vt:lpstr>
      <vt:lpstr>    Perusrakenne</vt:lpstr>
      <vt:lpstr>    Header</vt:lpstr>
      <vt:lpstr>    Merkintä ja asiakirjat</vt:lpstr>
      <vt:lpstr>    Näkymätunnus</vt:lpstr>
      <vt:lpstr>    Merkinnän osallistujien tiedot näyttömuodossa</vt:lpstr>
      <vt:lpstr>    Potilaan tiedot </vt:lpstr>
      <vt:lpstr>    Merkinnän palveluyksikkö, tekijät ja tapahtuma-aika</vt:lpstr>
      <vt:lpstr>    Hoitoprosessin vaihe</vt:lpstr>
      <vt:lpstr>Otsikkotason tiedot</vt:lpstr>
      <vt:lpstr>    Perusperiaatteet</vt:lpstr>
      <vt:lpstr>    Hoidon tarve</vt:lpstr>
      <vt:lpstr>        Hoidon tarve tekstinä</vt:lpstr>
      <vt:lpstr>        Toiminta- ja työkykyyn liittyvät tarpeet</vt:lpstr>
      <vt:lpstr>        Hoidon syy </vt:lpstr>
      <vt:lpstr>    Hoidon tavoite</vt:lpstr>
      <vt:lpstr>        Hoidon tavoite tekstinä</vt:lpstr>
      <vt:lpstr>        Toiminta- ja työkykyyn liittyvät tavoitteet</vt:lpstr>
      <vt:lpstr>        Tavoitteen asettajat</vt:lpstr>
      <vt:lpstr>        Tavoitteen yksilöivä tekijä</vt:lpstr>
      <vt:lpstr>    Hoidon toteutus ja keinot</vt:lpstr>
      <vt:lpstr>        Hoidon toteutus ja keinot tekstinä</vt:lpstr>
      <vt:lpstr>        Terveydenhuollon toimintayksikkö</vt:lpstr>
      <vt:lpstr>        Palvelu</vt:lpstr>
      <vt:lpstr>    Tuki, seuranta ja arviointi</vt:lpstr>
      <vt:lpstr>        Tuki, seuranta ja arviointi  tekstinä</vt:lpstr>
      <vt:lpstr>    Diagnoosilista</vt:lpstr>
      <vt:lpstr>        Diagnoosit tekstinä</vt:lpstr>
      <vt:lpstr>    Lääkityslista</vt:lpstr>
      <vt:lpstr>        Lääkitys tekstinä</vt:lpstr>
      <vt:lpstr>    Hoitosuunnitelman lisätiedot</vt:lpstr>
      <vt:lpstr>        Hoitosuunnitelman lisätiedot tekstinä</vt:lpstr>
      <vt:lpstr>        Terveydenhuollon ammattihenkilö</vt:lpstr>
    </vt:vector>
  </TitlesOfParts>
  <LinksUpToDate>false</LinksUpToDate>
  <CharactersWithSpaces>69889</CharactersWithSpaces>
  <SharedDoc>false</SharedDoc>
  <HLinks>
    <vt:vector size="234" baseType="variant">
      <vt:variant>
        <vt:i4>1245243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_Toc360693177</vt:lpwstr>
      </vt:variant>
      <vt:variant>
        <vt:i4>1245243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_Toc360693176</vt:lpwstr>
      </vt:variant>
      <vt:variant>
        <vt:i4>1245243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_Toc360693175</vt:lpwstr>
      </vt:variant>
      <vt:variant>
        <vt:i4>1245243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_Toc360693174</vt:lpwstr>
      </vt:variant>
      <vt:variant>
        <vt:i4>1245243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_Toc360693173</vt:lpwstr>
      </vt:variant>
      <vt:variant>
        <vt:i4>1245243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_Toc360693172</vt:lpwstr>
      </vt:variant>
      <vt:variant>
        <vt:i4>1245243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_Toc360693171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_Toc360693170</vt:lpwstr>
      </vt:variant>
      <vt:variant>
        <vt:i4>1179707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_Toc360693169</vt:lpwstr>
      </vt:variant>
      <vt:variant>
        <vt:i4>1179707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_Toc360693168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_Toc360693167</vt:lpwstr>
      </vt:variant>
      <vt:variant>
        <vt:i4>1179707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_Toc360693166</vt:lpwstr>
      </vt:variant>
      <vt:variant>
        <vt:i4>1179707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_Toc360693165</vt:lpwstr>
      </vt:variant>
      <vt:variant>
        <vt:i4>1179707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_Toc360693164</vt:lpwstr>
      </vt:variant>
      <vt:variant>
        <vt:i4>1179707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_Toc360693163</vt:lpwstr>
      </vt:variant>
      <vt:variant>
        <vt:i4>1179707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_Toc360693162</vt:lpwstr>
      </vt:variant>
      <vt:variant>
        <vt:i4>1179707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_Toc360693161</vt:lpwstr>
      </vt:variant>
      <vt:variant>
        <vt:i4>1179707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_Toc360693160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_Toc360693159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_Toc360693158</vt:lpwstr>
      </vt:variant>
      <vt:variant>
        <vt:i4>1114171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_Toc360693157</vt:lpwstr>
      </vt:variant>
      <vt:variant>
        <vt:i4>1114171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_Toc360693156</vt:lpwstr>
      </vt:variant>
      <vt:variant>
        <vt:i4>1114171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_Toc360693155</vt:lpwstr>
      </vt:variant>
      <vt:variant>
        <vt:i4>1114171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_Toc360693154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_Toc360693153</vt:lpwstr>
      </vt:variant>
      <vt:variant>
        <vt:i4>1114171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_Toc360693152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_Toc360693151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_Toc360693150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_Toc360693149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_Toc360693148</vt:lpwstr>
      </vt:variant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_Toc360693147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_Toc360693146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_Toc360693145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_Toc360693144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_Toc360693143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_Toc360693142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_Toc360693141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_Toc360693140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_Toc360693139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THS</dc:title>
  <dc:subject>Määrittelydokumentti</dc:subject>
  <dc:creator/>
  <cp:keywords/>
  <dc:description/>
  <cp:lastModifiedBy/>
  <cp:revision>1</cp:revision>
  <cp:lastPrinted>2012-04-23T17:21:00Z</cp:lastPrinted>
  <dcterms:created xsi:type="dcterms:W3CDTF">2015-03-19T14:57:00Z</dcterms:created>
  <dcterms:modified xsi:type="dcterms:W3CDTF">2015-03-19T15:06:00Z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1.20</vt:lpwstr>
  </property>
  <property fmtid="{D5CDD505-2E9C-101B-9397-08002B2CF9AE}" pid="3" name="Versiopäivä">
    <vt:lpwstr>X.3.2015</vt:lpwstr>
  </property>
  <property fmtid="{D5CDD505-2E9C-101B-9397-08002B2CF9AE}" pid="4" name="OID">
    <vt:lpwstr>1.2.246.777.11.2015.X</vt:lpwstr>
  </property>
  <property fmtid="{D5CDD505-2E9C-101B-9397-08002B2CF9AE}" pid="5" name="ContentType">
    <vt:lpwstr>Asiakirja</vt:lpwstr>
  </property>
</Properties>
</file>